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D8EB6" w14:textId="1B0FC5CE" w:rsidR="00F06FCD" w:rsidRDefault="00B872BE" w:rsidP="00F06FCD">
      <w:pPr>
        <w:pStyle w:val="BodyText2"/>
        <w:widowControl w:val="0"/>
        <w:tabs>
          <w:tab w:val="left" w:pos="540"/>
          <w:tab w:val="left" w:pos="1080"/>
        </w:tabs>
        <w:jc w:val="center"/>
        <w:rPr>
          <w:rFonts w:asciiTheme="minorHAnsi" w:hAnsiTheme="minorHAnsi" w:cs="Arial"/>
          <w:b/>
          <w:szCs w:val="20"/>
        </w:rPr>
      </w:pPr>
      <w:bookmarkStart w:id="0" w:name="_GoBack"/>
      <w:bookmarkEnd w:id="0"/>
      <w:r>
        <w:rPr>
          <w:rFonts w:asciiTheme="minorHAnsi" w:hAnsiTheme="minorHAnsi" w:cs="Arial"/>
          <w:b/>
          <w:szCs w:val="20"/>
        </w:rPr>
        <w:t xml:space="preserve">NVIDIA </w:t>
      </w:r>
      <w:del w:id="1" w:author="Susan Fintz" w:date="2020-04-02T17:50:00Z">
        <w:r w:rsidR="005A6C8F">
          <w:rPr>
            <w:rFonts w:asciiTheme="minorHAnsi" w:hAnsiTheme="minorHAnsi" w:cs="Arial"/>
            <w:b/>
            <w:szCs w:val="20"/>
          </w:rPr>
          <w:delText xml:space="preserve">RTX </w:delText>
        </w:r>
        <w:r>
          <w:rPr>
            <w:rFonts w:asciiTheme="minorHAnsi" w:hAnsiTheme="minorHAnsi" w:cs="Arial"/>
            <w:b/>
            <w:szCs w:val="20"/>
          </w:rPr>
          <w:delText>GREENSCREEN</w:delText>
        </w:r>
        <w:r w:rsidR="00427D62">
          <w:rPr>
            <w:rFonts w:asciiTheme="minorHAnsi" w:hAnsiTheme="minorHAnsi" w:cs="Arial"/>
            <w:b/>
            <w:szCs w:val="20"/>
          </w:rPr>
          <w:delText xml:space="preserve"> DEMO</w:delText>
        </w:r>
        <w:r w:rsidR="00427B14">
          <w:rPr>
            <w:rFonts w:asciiTheme="minorHAnsi" w:hAnsiTheme="minorHAnsi" w:cs="Arial"/>
            <w:b/>
            <w:szCs w:val="20"/>
          </w:rPr>
          <w:delText>NSTRATION</w:delText>
        </w:r>
      </w:del>
      <w:ins w:id="2" w:author="Susan Fintz" w:date="2020-04-02T17:50:00Z">
        <w:r w:rsidR="00882892">
          <w:rPr>
            <w:rFonts w:asciiTheme="minorHAnsi" w:hAnsiTheme="minorHAnsi" w:cs="Arial"/>
            <w:b/>
            <w:szCs w:val="20"/>
          </w:rPr>
          <w:t>FRAMEVIEW APP</w:t>
        </w:r>
      </w:ins>
      <w:r w:rsidR="00427D62">
        <w:rPr>
          <w:rFonts w:asciiTheme="minorHAnsi" w:hAnsiTheme="minorHAnsi" w:cs="Arial"/>
          <w:b/>
          <w:szCs w:val="20"/>
        </w:rPr>
        <w:t xml:space="preserve"> </w:t>
      </w:r>
      <w:r w:rsidR="00F06FCD">
        <w:rPr>
          <w:rFonts w:asciiTheme="minorHAnsi" w:hAnsiTheme="minorHAnsi" w:cs="Arial"/>
          <w:b/>
          <w:szCs w:val="20"/>
        </w:rPr>
        <w:t>LICENSE</w:t>
      </w:r>
    </w:p>
    <w:p w14:paraId="3177DEF1" w14:textId="77777777" w:rsidR="00F06FCD" w:rsidRDefault="00F06FCD" w:rsidP="00F06FCD">
      <w:pPr>
        <w:pStyle w:val="BodyTextFirstIndent"/>
        <w:ind w:firstLine="0"/>
        <w:jc w:val="both"/>
        <w:rPr>
          <w:rFonts w:cs="Arial"/>
          <w:sz w:val="20"/>
          <w:szCs w:val="20"/>
        </w:rPr>
      </w:pPr>
    </w:p>
    <w:p w14:paraId="6498C194" w14:textId="5481D6A9" w:rsidR="00F36C37" w:rsidRDefault="00F06FCD" w:rsidP="00BB4E6D">
      <w:pPr>
        <w:pStyle w:val="ListParagraph"/>
        <w:ind w:left="0"/>
        <w:jc w:val="both"/>
        <w:rPr>
          <w:rFonts w:asciiTheme="minorHAnsi" w:hAnsiTheme="minorHAnsi" w:cs="Arial"/>
          <w:szCs w:val="20"/>
        </w:rPr>
      </w:pPr>
      <w:bookmarkStart w:id="3" w:name="_Hlk510782706"/>
      <w:r>
        <w:rPr>
          <w:rFonts w:asciiTheme="minorHAnsi" w:hAnsiTheme="minorHAnsi" w:cs="Arial"/>
          <w:szCs w:val="20"/>
        </w:rPr>
        <w:t xml:space="preserve">This </w:t>
      </w:r>
      <w:r w:rsidR="001A6B2B">
        <w:rPr>
          <w:rFonts w:asciiTheme="minorHAnsi" w:hAnsiTheme="minorHAnsi" w:cs="Arial"/>
          <w:szCs w:val="20"/>
        </w:rPr>
        <w:t>l</w:t>
      </w:r>
      <w:r>
        <w:rPr>
          <w:rFonts w:asciiTheme="minorHAnsi" w:hAnsiTheme="minorHAnsi" w:cs="Arial"/>
          <w:szCs w:val="20"/>
        </w:rPr>
        <w:t>icense</w:t>
      </w:r>
      <w:r w:rsidR="006B2167">
        <w:rPr>
          <w:rFonts w:asciiTheme="minorHAnsi" w:hAnsiTheme="minorHAnsi" w:cs="Arial"/>
          <w:szCs w:val="20"/>
        </w:rPr>
        <w:t xml:space="preserve"> </w:t>
      </w:r>
      <w:r w:rsidR="00F51AC4">
        <w:rPr>
          <w:rFonts w:asciiTheme="minorHAnsi" w:hAnsiTheme="minorHAnsi" w:cs="Arial"/>
          <w:szCs w:val="20"/>
        </w:rPr>
        <w:t xml:space="preserve">is a legal agreement between you and NVIDIA Corporation ("NVIDIA") and governs your use of </w:t>
      </w:r>
      <w:r w:rsidR="00C538E8" w:rsidRPr="00B30C2A">
        <w:rPr>
          <w:rFonts w:asciiTheme="minorHAnsi" w:hAnsiTheme="minorHAnsi" w:cs="Arial"/>
          <w:szCs w:val="20"/>
        </w:rPr>
        <w:t>the</w:t>
      </w:r>
      <w:r w:rsidR="00643B66">
        <w:rPr>
          <w:rFonts w:asciiTheme="minorHAnsi" w:hAnsiTheme="minorHAnsi" w:cs="Arial"/>
          <w:szCs w:val="20"/>
        </w:rPr>
        <w:t xml:space="preserve"> NVIDIA</w:t>
      </w:r>
      <w:r w:rsidR="006B2167">
        <w:rPr>
          <w:rFonts w:asciiTheme="minorHAnsi" w:hAnsiTheme="minorHAnsi" w:cs="Arial"/>
          <w:szCs w:val="20"/>
        </w:rPr>
        <w:t xml:space="preserve"> </w:t>
      </w:r>
      <w:del w:id="4" w:author="Susan Fintz" w:date="2020-04-02T17:50:00Z">
        <w:r w:rsidR="00407352">
          <w:rPr>
            <w:rFonts w:asciiTheme="minorHAnsi" w:hAnsiTheme="minorHAnsi" w:cs="Arial"/>
            <w:spacing w:val="-1"/>
            <w:szCs w:val="20"/>
          </w:rPr>
          <w:delText xml:space="preserve">RTX </w:delText>
        </w:r>
        <w:r w:rsidR="00B872BE">
          <w:rPr>
            <w:rFonts w:asciiTheme="minorHAnsi" w:hAnsiTheme="minorHAnsi" w:cs="Arial"/>
            <w:spacing w:val="-1"/>
            <w:szCs w:val="20"/>
          </w:rPr>
          <w:delText xml:space="preserve">Greenscreen </w:delText>
        </w:r>
        <w:r w:rsidR="00B872BE">
          <w:rPr>
            <w:rFonts w:asciiTheme="minorHAnsi" w:hAnsiTheme="minorHAnsi" w:cs="Arial"/>
            <w:szCs w:val="20"/>
          </w:rPr>
          <w:delText>p</w:delText>
        </w:r>
        <w:r w:rsidR="00346F44">
          <w:rPr>
            <w:rFonts w:asciiTheme="minorHAnsi" w:hAnsiTheme="minorHAnsi" w:cs="Arial"/>
            <w:szCs w:val="20"/>
          </w:rPr>
          <w:delText>lug-</w:delText>
        </w:r>
        <w:r w:rsidR="00B872BE">
          <w:rPr>
            <w:rFonts w:asciiTheme="minorHAnsi" w:hAnsiTheme="minorHAnsi" w:cs="Arial"/>
            <w:szCs w:val="20"/>
          </w:rPr>
          <w:delText>i</w:delText>
        </w:r>
        <w:r w:rsidR="00346F44">
          <w:rPr>
            <w:rFonts w:asciiTheme="minorHAnsi" w:hAnsiTheme="minorHAnsi" w:cs="Arial"/>
            <w:szCs w:val="20"/>
          </w:rPr>
          <w:delText>n</w:delText>
        </w:r>
      </w:del>
      <w:proofErr w:type="spellStart"/>
      <w:ins w:id="5" w:author="Susan Fintz" w:date="2020-04-02T17:50:00Z">
        <w:r w:rsidR="00882892">
          <w:rPr>
            <w:rFonts w:asciiTheme="minorHAnsi" w:hAnsiTheme="minorHAnsi" w:cs="Arial"/>
            <w:szCs w:val="20"/>
          </w:rPr>
          <w:t>FrameView</w:t>
        </w:r>
        <w:proofErr w:type="spellEnd"/>
        <w:r w:rsidR="00882892">
          <w:rPr>
            <w:rFonts w:asciiTheme="minorHAnsi" w:hAnsiTheme="minorHAnsi" w:cs="Arial"/>
            <w:szCs w:val="20"/>
          </w:rPr>
          <w:t xml:space="preserve"> application</w:t>
        </w:r>
      </w:ins>
      <w:r w:rsidR="00882892">
        <w:rPr>
          <w:rFonts w:asciiTheme="minorHAnsi" w:hAnsiTheme="minorHAnsi" w:cs="Arial"/>
          <w:szCs w:val="20"/>
        </w:rPr>
        <w:t xml:space="preserve"> </w:t>
      </w:r>
      <w:r w:rsidR="00437706">
        <w:rPr>
          <w:rFonts w:asciiTheme="minorHAnsi" w:hAnsiTheme="minorHAnsi" w:cs="Arial"/>
          <w:szCs w:val="20"/>
        </w:rPr>
        <w:t>software</w:t>
      </w:r>
      <w:r w:rsidR="0017682B">
        <w:rPr>
          <w:rFonts w:asciiTheme="minorHAnsi" w:hAnsiTheme="minorHAnsi" w:cs="Arial"/>
          <w:szCs w:val="20"/>
        </w:rPr>
        <w:t xml:space="preserve"> and materials</w:t>
      </w:r>
      <w:r w:rsidR="007E7996">
        <w:rPr>
          <w:rFonts w:asciiTheme="minorHAnsi" w:hAnsiTheme="minorHAnsi" w:cs="Calibri"/>
          <w:color w:val="000000"/>
          <w:szCs w:val="20"/>
        </w:rPr>
        <w:t xml:space="preserve"> </w:t>
      </w:r>
      <w:r w:rsidR="00C86462" w:rsidRPr="00B30C2A">
        <w:rPr>
          <w:rFonts w:asciiTheme="minorHAnsi" w:hAnsiTheme="minorHAnsi" w:cs="Arial"/>
          <w:szCs w:val="20"/>
        </w:rPr>
        <w:t>provided hereunder</w:t>
      </w:r>
      <w:r w:rsidR="00BB4E6D" w:rsidRPr="00B30C2A">
        <w:rPr>
          <w:rFonts w:asciiTheme="minorHAnsi" w:hAnsiTheme="minorHAnsi" w:cs="Arial"/>
          <w:szCs w:val="20"/>
        </w:rPr>
        <w:t xml:space="preserve"> (“S</w:t>
      </w:r>
      <w:r w:rsidR="00782E80" w:rsidRPr="00B30C2A">
        <w:rPr>
          <w:rFonts w:asciiTheme="minorHAnsi" w:hAnsiTheme="minorHAnsi" w:cs="Arial"/>
          <w:szCs w:val="20"/>
        </w:rPr>
        <w:t>OFTWARE</w:t>
      </w:r>
      <w:del w:id="6" w:author="Susan Fintz" w:date="2020-04-02T17:50:00Z">
        <w:r w:rsidR="005F103E" w:rsidRPr="00B30C2A">
          <w:rPr>
            <w:rFonts w:asciiTheme="minorHAnsi" w:hAnsiTheme="minorHAnsi" w:cs="Arial"/>
            <w:szCs w:val="20"/>
          </w:rPr>
          <w:delText>”)</w:delText>
        </w:r>
        <w:r w:rsidR="00346F44">
          <w:rPr>
            <w:rFonts w:asciiTheme="minorHAnsi" w:hAnsiTheme="minorHAnsi" w:cs="Arial"/>
            <w:szCs w:val="20"/>
          </w:rPr>
          <w:delText xml:space="preserve"> for use with certain applications</w:delText>
        </w:r>
        <w:r w:rsidR="005F103E" w:rsidRPr="00B30C2A">
          <w:rPr>
            <w:rFonts w:asciiTheme="minorHAnsi" w:hAnsiTheme="minorHAnsi" w:cs="Arial"/>
            <w:szCs w:val="20"/>
          </w:rPr>
          <w:delText>.</w:delText>
        </w:r>
      </w:del>
      <w:ins w:id="7" w:author="Susan Fintz" w:date="2020-04-02T17:50:00Z">
        <w:r w:rsidR="005F103E" w:rsidRPr="00B30C2A">
          <w:rPr>
            <w:rFonts w:asciiTheme="minorHAnsi" w:hAnsiTheme="minorHAnsi" w:cs="Arial"/>
            <w:szCs w:val="20"/>
          </w:rPr>
          <w:t>”).</w:t>
        </w:r>
      </w:ins>
    </w:p>
    <w:p w14:paraId="730CB776" w14:textId="77777777" w:rsidR="00F51AC4" w:rsidRPr="009F4CA9" w:rsidRDefault="00F51AC4" w:rsidP="00BB4E6D">
      <w:pPr>
        <w:jc w:val="both"/>
        <w:rPr>
          <w:rFonts w:asciiTheme="minorHAnsi" w:hAnsiTheme="minorHAnsi"/>
          <w:szCs w:val="20"/>
        </w:rPr>
      </w:pPr>
    </w:p>
    <w:p w14:paraId="1735CCC8" w14:textId="377E949E" w:rsidR="00427D62" w:rsidRPr="006000C7" w:rsidRDefault="00427D62" w:rsidP="00427D62">
      <w:pPr>
        <w:pStyle w:val="BodyText"/>
        <w:widowControl w:val="0"/>
        <w:tabs>
          <w:tab w:val="left" w:pos="349"/>
        </w:tabs>
        <w:spacing w:after="0"/>
        <w:ind w:firstLine="0"/>
        <w:jc w:val="both"/>
        <w:rPr>
          <w:rFonts w:asciiTheme="minorHAnsi" w:hAnsiTheme="minorHAnsi"/>
          <w:szCs w:val="20"/>
        </w:rPr>
      </w:pPr>
      <w:r w:rsidRPr="006000C7">
        <w:rPr>
          <w:rFonts w:asciiTheme="minorHAnsi" w:hAnsiTheme="minorHAnsi"/>
          <w:szCs w:val="20"/>
        </w:rPr>
        <w:t xml:space="preserve">This </w:t>
      </w:r>
      <w:r>
        <w:rPr>
          <w:rFonts w:asciiTheme="minorHAnsi" w:hAnsiTheme="minorHAnsi"/>
          <w:szCs w:val="20"/>
        </w:rPr>
        <w:t>license</w:t>
      </w:r>
      <w:r w:rsidRPr="006000C7">
        <w:rPr>
          <w:rFonts w:asciiTheme="minorHAnsi" w:hAnsiTheme="minorHAnsi"/>
          <w:szCs w:val="20"/>
        </w:rPr>
        <w:t xml:space="preserve"> can be accepted only by an adult of legal age of majority in the country in which the </w:t>
      </w:r>
      <w:r>
        <w:rPr>
          <w:rFonts w:asciiTheme="minorHAnsi" w:hAnsiTheme="minorHAnsi"/>
          <w:szCs w:val="20"/>
        </w:rPr>
        <w:t>SOFTWARE is</w:t>
      </w:r>
      <w:r w:rsidRPr="006000C7">
        <w:rPr>
          <w:rFonts w:asciiTheme="minorHAnsi" w:hAnsiTheme="minorHAnsi"/>
          <w:szCs w:val="20"/>
        </w:rPr>
        <w:t xml:space="preserve"> used. If you are under the legal age of majority, you must ask your parent or legal guardian to consent to this </w:t>
      </w:r>
      <w:r>
        <w:rPr>
          <w:rFonts w:asciiTheme="minorHAnsi" w:hAnsiTheme="minorHAnsi"/>
          <w:szCs w:val="20"/>
        </w:rPr>
        <w:t>license</w:t>
      </w:r>
      <w:r w:rsidRPr="006000C7">
        <w:rPr>
          <w:rFonts w:asciiTheme="minorHAnsi" w:hAnsiTheme="minorHAnsi"/>
          <w:szCs w:val="20"/>
        </w:rPr>
        <w:t>. By taking delivery of</w:t>
      </w:r>
      <w:r>
        <w:rPr>
          <w:rFonts w:asciiTheme="minorHAnsi" w:hAnsiTheme="minorHAnsi"/>
          <w:szCs w:val="20"/>
        </w:rPr>
        <w:t xml:space="preserve"> the</w:t>
      </w:r>
      <w:r w:rsidRPr="006000C7">
        <w:rPr>
          <w:rFonts w:asciiTheme="minorHAnsi" w:hAnsiTheme="minorHAnsi"/>
          <w:szCs w:val="20"/>
        </w:rPr>
        <w:t xml:space="preserve"> </w:t>
      </w:r>
      <w:r>
        <w:rPr>
          <w:rFonts w:asciiTheme="minorHAnsi" w:hAnsiTheme="minorHAnsi"/>
          <w:szCs w:val="20"/>
        </w:rPr>
        <w:t>SOFTWARE</w:t>
      </w:r>
      <w:r w:rsidRPr="006000C7">
        <w:rPr>
          <w:rFonts w:asciiTheme="minorHAnsi" w:hAnsiTheme="minorHAnsi"/>
          <w:szCs w:val="20"/>
        </w:rPr>
        <w:t>, you affirm that you have reached the legal age of majority</w:t>
      </w:r>
      <w:r>
        <w:rPr>
          <w:rFonts w:asciiTheme="minorHAnsi" w:hAnsiTheme="minorHAnsi"/>
          <w:szCs w:val="20"/>
        </w:rPr>
        <w:t>,</w:t>
      </w:r>
      <w:r w:rsidRPr="006000C7">
        <w:rPr>
          <w:rFonts w:asciiTheme="minorHAnsi" w:hAnsiTheme="minorHAnsi"/>
          <w:szCs w:val="20"/>
        </w:rPr>
        <w:t xml:space="preserve"> you accept th</w:t>
      </w:r>
      <w:r>
        <w:rPr>
          <w:rFonts w:asciiTheme="minorHAnsi" w:hAnsiTheme="minorHAnsi"/>
          <w:szCs w:val="20"/>
        </w:rPr>
        <w:t>e terms of th</w:t>
      </w:r>
      <w:r w:rsidRPr="006000C7">
        <w:rPr>
          <w:rFonts w:asciiTheme="minorHAnsi" w:hAnsiTheme="minorHAnsi"/>
          <w:szCs w:val="20"/>
        </w:rPr>
        <w:t xml:space="preserve">is </w:t>
      </w:r>
      <w:r>
        <w:rPr>
          <w:rFonts w:asciiTheme="minorHAnsi" w:hAnsiTheme="minorHAnsi"/>
          <w:szCs w:val="20"/>
        </w:rPr>
        <w:t xml:space="preserve">license, and you take </w:t>
      </w:r>
      <w:r w:rsidRPr="006000C7">
        <w:rPr>
          <w:rFonts w:asciiTheme="minorHAnsi" w:hAnsiTheme="minorHAnsi"/>
          <w:szCs w:val="20"/>
        </w:rPr>
        <w:t xml:space="preserve">legal and financial responsibility for the actions of your </w:t>
      </w:r>
      <w:r>
        <w:rPr>
          <w:rFonts w:asciiTheme="minorHAnsi" w:hAnsiTheme="minorHAnsi"/>
          <w:szCs w:val="20"/>
        </w:rPr>
        <w:t>permitted users</w:t>
      </w:r>
      <w:r w:rsidRPr="006000C7">
        <w:rPr>
          <w:rFonts w:asciiTheme="minorHAnsi" w:hAnsiTheme="minorHAnsi"/>
          <w:szCs w:val="20"/>
        </w:rPr>
        <w:t xml:space="preserve">. </w:t>
      </w:r>
    </w:p>
    <w:p w14:paraId="5AA21801" w14:textId="77777777" w:rsidR="00B727FE" w:rsidRDefault="00B727FE" w:rsidP="00BB4E6D">
      <w:pPr>
        <w:jc w:val="both"/>
        <w:rPr>
          <w:rFonts w:asciiTheme="minorHAnsi" w:hAnsiTheme="minorHAnsi" w:cs="Arial"/>
          <w:szCs w:val="20"/>
        </w:rPr>
      </w:pPr>
    </w:p>
    <w:p w14:paraId="1FBF10CB" w14:textId="7E74FDD6" w:rsidR="00A2437A" w:rsidRPr="007E7996" w:rsidRDefault="00B727FE" w:rsidP="007E7996">
      <w:pPr>
        <w:jc w:val="both"/>
        <w:rPr>
          <w:rFonts w:asciiTheme="minorHAnsi" w:eastAsia="Times New Roman" w:hAnsiTheme="minorHAnsi"/>
          <w:szCs w:val="20"/>
        </w:rPr>
      </w:pPr>
      <w:r w:rsidRPr="00431081">
        <w:rPr>
          <w:rFonts w:asciiTheme="minorHAnsi" w:eastAsia="Times New Roman" w:hAnsiTheme="minorHAnsi" w:cs="Arial"/>
          <w:szCs w:val="20"/>
          <w:lang w:val="en"/>
        </w:rPr>
        <w:t xml:space="preserve">You agree to use the </w:t>
      </w:r>
      <w:r w:rsidR="00277053" w:rsidRPr="00B30C2A">
        <w:rPr>
          <w:rFonts w:asciiTheme="minorHAnsi" w:eastAsia="Times New Roman" w:hAnsiTheme="minorHAnsi" w:cs="Arial"/>
          <w:szCs w:val="20"/>
          <w:lang w:val="en"/>
        </w:rPr>
        <w:t>SOFTWARE</w:t>
      </w:r>
      <w:r w:rsidRPr="00431081">
        <w:rPr>
          <w:rFonts w:asciiTheme="minorHAnsi" w:eastAsia="Times New Roman" w:hAnsiTheme="minorHAnsi" w:cs="Arial"/>
          <w:szCs w:val="20"/>
          <w:lang w:val="en"/>
        </w:rPr>
        <w:t xml:space="preserve"> only for purposes that are permitted by (a) th</w:t>
      </w:r>
      <w:r w:rsidRPr="00B727FE">
        <w:rPr>
          <w:rFonts w:asciiTheme="minorHAnsi" w:eastAsia="Times New Roman" w:hAnsiTheme="minorHAnsi" w:cs="Arial"/>
          <w:szCs w:val="20"/>
          <w:lang w:val="en"/>
        </w:rPr>
        <w:t xml:space="preserve">is </w:t>
      </w:r>
      <w:r w:rsidR="00427D62">
        <w:rPr>
          <w:rFonts w:asciiTheme="minorHAnsi" w:eastAsia="Times New Roman" w:hAnsiTheme="minorHAnsi" w:cs="Arial"/>
          <w:szCs w:val="20"/>
          <w:lang w:val="en"/>
        </w:rPr>
        <w:t>license</w:t>
      </w:r>
      <w:r w:rsidRPr="00B727FE">
        <w:rPr>
          <w:rFonts w:asciiTheme="minorHAnsi" w:eastAsia="Times New Roman" w:hAnsiTheme="minorHAnsi" w:cs="Arial"/>
          <w:szCs w:val="20"/>
          <w:lang w:val="en"/>
        </w:rPr>
        <w:t>,</w:t>
      </w:r>
      <w:r w:rsidRPr="00431081">
        <w:rPr>
          <w:rFonts w:asciiTheme="minorHAnsi" w:eastAsia="Times New Roman" w:hAnsiTheme="minorHAnsi" w:cs="Arial"/>
          <w:szCs w:val="20"/>
          <w:lang w:val="en"/>
        </w:rPr>
        <w:t xml:space="preserve"> and (b) any applicable law, regulation or generally accepted practices or guidelines in the relevant jurisdictions.</w:t>
      </w:r>
      <w:bookmarkEnd w:id="3"/>
    </w:p>
    <w:p w14:paraId="6ABF6405" w14:textId="77777777" w:rsidR="00A2437A" w:rsidRDefault="00A2437A" w:rsidP="00F06FCD">
      <w:pPr>
        <w:autoSpaceDE w:val="0"/>
        <w:autoSpaceDN w:val="0"/>
        <w:adjustRightInd w:val="0"/>
        <w:jc w:val="both"/>
        <w:rPr>
          <w:rFonts w:asciiTheme="minorHAnsi" w:hAnsiTheme="minorHAnsi" w:cs="Arial"/>
          <w:color w:val="000000"/>
          <w:szCs w:val="20"/>
        </w:rPr>
      </w:pPr>
    </w:p>
    <w:p w14:paraId="1BB91A0B" w14:textId="1414E6E4" w:rsidR="00370FC2" w:rsidRPr="00A54C4F" w:rsidRDefault="00A54C4F" w:rsidP="00A54C4F">
      <w:pPr>
        <w:pStyle w:val="BodyText"/>
        <w:widowControl w:val="0"/>
        <w:tabs>
          <w:tab w:val="left" w:pos="349"/>
        </w:tabs>
        <w:spacing w:after="0"/>
        <w:ind w:firstLine="0"/>
        <w:jc w:val="both"/>
        <w:rPr>
          <w:rFonts w:asciiTheme="minorHAnsi" w:hAnsiTheme="minorHAnsi" w:cs="Arial"/>
          <w:b/>
          <w:szCs w:val="20"/>
        </w:rPr>
      </w:pPr>
      <w:r>
        <w:rPr>
          <w:rFonts w:asciiTheme="minorHAnsi" w:hAnsiTheme="minorHAnsi" w:cs="Arial"/>
          <w:b/>
          <w:spacing w:val="-1"/>
          <w:szCs w:val="20"/>
        </w:rPr>
        <w:t>LICENSE</w:t>
      </w:r>
      <w:r w:rsidR="00F06FCD">
        <w:rPr>
          <w:rFonts w:asciiTheme="minorHAnsi" w:hAnsiTheme="minorHAnsi" w:cs="Arial"/>
          <w:szCs w:val="20"/>
        </w:rPr>
        <w:t xml:space="preserve">. </w:t>
      </w:r>
      <w:r w:rsidR="00427D62" w:rsidRPr="006000C7">
        <w:rPr>
          <w:rFonts w:asciiTheme="minorHAnsi" w:eastAsia="Times New Roman" w:hAnsiTheme="minorHAnsi" w:cs="Arial"/>
          <w:color w:val="000000" w:themeColor="text1"/>
          <w:szCs w:val="20"/>
        </w:rPr>
        <w:t xml:space="preserve">Subject to the terms of this </w:t>
      </w:r>
      <w:r w:rsidR="00427D62">
        <w:rPr>
          <w:rFonts w:asciiTheme="minorHAnsi" w:eastAsia="Times New Roman" w:hAnsiTheme="minorHAnsi" w:cs="Arial"/>
          <w:color w:val="000000" w:themeColor="text1"/>
          <w:szCs w:val="20"/>
        </w:rPr>
        <w:t>license</w:t>
      </w:r>
      <w:r w:rsidR="00427D62" w:rsidRPr="006000C7">
        <w:rPr>
          <w:rFonts w:asciiTheme="minorHAnsi" w:eastAsia="Times New Roman" w:hAnsiTheme="minorHAnsi" w:cs="Arial"/>
          <w:color w:val="000000" w:themeColor="text1"/>
          <w:szCs w:val="20"/>
        </w:rPr>
        <w:t xml:space="preserve">, NVIDIA grants you a personal, revocable, non-exclusive limited </w:t>
      </w:r>
      <w:r w:rsidR="00427D62">
        <w:rPr>
          <w:rFonts w:asciiTheme="minorHAnsi" w:eastAsia="Times New Roman" w:hAnsiTheme="minorHAnsi" w:cs="Arial"/>
          <w:color w:val="000000" w:themeColor="text1"/>
          <w:szCs w:val="20"/>
        </w:rPr>
        <w:t>license</w:t>
      </w:r>
      <w:r w:rsidR="00427D62" w:rsidRPr="006000C7">
        <w:rPr>
          <w:rFonts w:asciiTheme="minorHAnsi" w:eastAsia="Times New Roman" w:hAnsiTheme="minorHAnsi" w:cs="Arial"/>
          <w:color w:val="000000" w:themeColor="text1"/>
          <w:szCs w:val="20"/>
        </w:rPr>
        <w:t xml:space="preserve"> to </w:t>
      </w:r>
      <w:r w:rsidR="00427D62">
        <w:rPr>
          <w:rFonts w:asciiTheme="minorHAnsi" w:hAnsiTheme="minorHAnsi" w:cs="Arial"/>
          <w:szCs w:val="20"/>
        </w:rPr>
        <w:t>install and use the SOFTWARE</w:t>
      </w:r>
      <w:del w:id="8" w:author="Susan Fintz" w:date="2020-04-02T17:50:00Z">
        <w:r w:rsidR="002A396E">
          <w:rPr>
            <w:rFonts w:asciiTheme="minorHAnsi" w:hAnsiTheme="minorHAnsi" w:cs="Arial"/>
            <w:szCs w:val="20"/>
          </w:rPr>
          <w:delText xml:space="preserve"> together with NVIDIA GPUs</w:delText>
        </w:r>
        <w:r w:rsidR="00427D62" w:rsidRPr="006000C7">
          <w:rPr>
            <w:rFonts w:asciiTheme="minorHAnsi" w:eastAsia="Times New Roman" w:hAnsiTheme="minorHAnsi" w:cs="Arial"/>
            <w:color w:val="000000" w:themeColor="text1"/>
            <w:szCs w:val="20"/>
          </w:rPr>
          <w:delText>.</w:delText>
        </w:r>
      </w:del>
      <w:ins w:id="9" w:author="Susan Fintz" w:date="2020-04-02T17:50:00Z">
        <w:r w:rsidR="00427D62" w:rsidRPr="006000C7">
          <w:rPr>
            <w:rFonts w:asciiTheme="minorHAnsi" w:eastAsia="Times New Roman" w:hAnsiTheme="minorHAnsi" w:cs="Arial"/>
            <w:color w:val="000000" w:themeColor="text1"/>
            <w:szCs w:val="20"/>
          </w:rPr>
          <w:t>.</w:t>
        </w:r>
      </w:ins>
      <w:r w:rsidR="00427D62" w:rsidRPr="006000C7">
        <w:rPr>
          <w:rFonts w:asciiTheme="minorHAnsi" w:eastAsia="Times New Roman" w:hAnsiTheme="minorHAnsi" w:cs="Arial"/>
          <w:color w:val="000000" w:themeColor="text1"/>
          <w:szCs w:val="20"/>
        </w:rPr>
        <w:t xml:space="preserve"> </w:t>
      </w:r>
      <w:r w:rsidR="00370FC2" w:rsidRPr="001157E6">
        <w:rPr>
          <w:rFonts w:asciiTheme="minorHAnsi" w:hAnsiTheme="minorHAnsi"/>
          <w:szCs w:val="20"/>
        </w:rPr>
        <w:t xml:space="preserve">NVIDIA reserves all rights, title and interest in and to the </w:t>
      </w:r>
      <w:r w:rsidR="00277053" w:rsidRPr="00B30C2A">
        <w:rPr>
          <w:rFonts w:asciiTheme="minorHAnsi" w:hAnsiTheme="minorHAnsi"/>
          <w:szCs w:val="20"/>
        </w:rPr>
        <w:t>SOFTWARE</w:t>
      </w:r>
      <w:r w:rsidR="00370FC2" w:rsidRPr="001157E6">
        <w:rPr>
          <w:rFonts w:asciiTheme="minorHAnsi" w:hAnsiTheme="minorHAnsi"/>
          <w:szCs w:val="20"/>
        </w:rPr>
        <w:t xml:space="preserve"> not expressly granted to you under this </w:t>
      </w:r>
      <w:r w:rsidR="00427D62">
        <w:rPr>
          <w:rFonts w:asciiTheme="minorHAnsi" w:hAnsiTheme="minorHAnsi"/>
          <w:szCs w:val="20"/>
        </w:rPr>
        <w:t>license</w:t>
      </w:r>
      <w:r w:rsidR="00370FC2" w:rsidRPr="001157E6">
        <w:rPr>
          <w:rFonts w:asciiTheme="minorHAnsi" w:hAnsiTheme="minorHAnsi"/>
          <w:szCs w:val="20"/>
        </w:rPr>
        <w:t>.</w:t>
      </w:r>
    </w:p>
    <w:p w14:paraId="3A0638AD" w14:textId="77777777" w:rsidR="00370FC2" w:rsidRDefault="00370FC2" w:rsidP="007C5E8D">
      <w:pPr>
        <w:tabs>
          <w:tab w:val="left" w:pos="360"/>
        </w:tabs>
        <w:jc w:val="both"/>
        <w:rPr>
          <w:rFonts w:asciiTheme="minorHAnsi" w:hAnsiTheme="minorHAnsi" w:cs="Arial"/>
          <w:b/>
          <w:spacing w:val="-2"/>
          <w:szCs w:val="20"/>
        </w:rPr>
      </w:pPr>
    </w:p>
    <w:p w14:paraId="40B93A09" w14:textId="2C4434E5" w:rsidR="007D1908" w:rsidRPr="00567781" w:rsidRDefault="00A54C4F" w:rsidP="00A54C4F">
      <w:pPr>
        <w:pStyle w:val="ListParagraph"/>
        <w:tabs>
          <w:tab w:val="left" w:pos="270"/>
        </w:tabs>
        <w:ind w:left="0"/>
        <w:jc w:val="both"/>
        <w:rPr>
          <w:rFonts w:asciiTheme="minorHAnsi" w:hAnsiTheme="minorHAnsi" w:cs="Arial"/>
          <w:spacing w:val="-2"/>
          <w:szCs w:val="20"/>
        </w:rPr>
      </w:pPr>
      <w:r w:rsidRPr="00A43B2B">
        <w:rPr>
          <w:rFonts w:asciiTheme="minorHAnsi" w:hAnsiTheme="minorHAnsi" w:cs="Arial"/>
          <w:b/>
          <w:spacing w:val="-2"/>
          <w:szCs w:val="20"/>
        </w:rPr>
        <w:t>LIMITATIONS</w:t>
      </w:r>
      <w:r w:rsidR="00F06FCD" w:rsidRPr="00A43B2B">
        <w:rPr>
          <w:rFonts w:asciiTheme="minorHAnsi" w:hAnsiTheme="minorHAnsi" w:cs="Arial"/>
          <w:spacing w:val="-2"/>
          <w:szCs w:val="20"/>
        </w:rPr>
        <w:t>.</w:t>
      </w:r>
      <w:r w:rsidR="00F36C37" w:rsidRPr="00A43B2B">
        <w:rPr>
          <w:rFonts w:asciiTheme="minorHAnsi" w:hAnsiTheme="minorHAnsi" w:cs="Arial"/>
          <w:spacing w:val="-2"/>
          <w:szCs w:val="20"/>
        </w:rPr>
        <w:t xml:space="preserve"> </w:t>
      </w:r>
      <w:r>
        <w:rPr>
          <w:rFonts w:asciiTheme="minorHAnsi" w:hAnsiTheme="minorHAnsi" w:cs="Arial"/>
          <w:spacing w:val="-2"/>
          <w:szCs w:val="20"/>
        </w:rPr>
        <w:t>Your license to use the SOFTWARE is restricted as follows:</w:t>
      </w:r>
    </w:p>
    <w:p w14:paraId="00EA75F9" w14:textId="77777777" w:rsidR="00A54C4F" w:rsidRDefault="00567781" w:rsidP="00A54C4F">
      <w:pPr>
        <w:pStyle w:val="ListParagraph"/>
        <w:numPr>
          <w:ilvl w:val="0"/>
          <w:numId w:val="1"/>
        </w:numPr>
        <w:tabs>
          <w:tab w:val="left" w:pos="360"/>
        </w:tabs>
        <w:ind w:left="0" w:firstLine="0"/>
        <w:jc w:val="both"/>
        <w:rPr>
          <w:del w:id="10" w:author="Susan Fintz" w:date="2020-04-02T17:50:00Z"/>
          <w:rFonts w:asciiTheme="minorHAnsi" w:hAnsiTheme="minorHAnsi"/>
          <w:szCs w:val="20"/>
        </w:rPr>
      </w:pPr>
      <w:bookmarkStart w:id="11" w:name="_Hlk32487637"/>
      <w:del w:id="12" w:author="Susan Fintz" w:date="2020-04-02T17:50:00Z">
        <w:r w:rsidRPr="00485844">
          <w:rPr>
            <w:rFonts w:asciiTheme="minorHAnsi" w:hAnsiTheme="minorHAnsi" w:cs="Arial"/>
            <w:szCs w:val="20"/>
            <w:lang w:eastAsia="en-GB"/>
          </w:rPr>
          <w:delText>You may not use the S</w:delText>
        </w:r>
        <w:r>
          <w:rPr>
            <w:rFonts w:asciiTheme="minorHAnsi" w:hAnsiTheme="minorHAnsi" w:cs="Arial"/>
            <w:szCs w:val="20"/>
            <w:lang w:eastAsia="en-GB"/>
          </w:rPr>
          <w:delText>OFTWARE</w:delText>
        </w:r>
        <w:r w:rsidRPr="00485844">
          <w:rPr>
            <w:rFonts w:asciiTheme="minorHAnsi" w:hAnsiTheme="minorHAnsi" w:cs="Arial"/>
            <w:szCs w:val="20"/>
            <w:lang w:eastAsia="en-GB"/>
          </w:rPr>
          <w:delText xml:space="preserve"> </w:delText>
        </w:r>
        <w:r w:rsidR="005A6C8F">
          <w:rPr>
            <w:rFonts w:asciiTheme="minorHAnsi" w:hAnsiTheme="minorHAnsi" w:cs="Arial"/>
            <w:szCs w:val="20"/>
            <w:lang w:eastAsia="en-GB"/>
          </w:rPr>
          <w:delText>in conjunction with</w:delText>
        </w:r>
        <w:r w:rsidRPr="00485844">
          <w:rPr>
            <w:rFonts w:asciiTheme="minorHAnsi" w:hAnsiTheme="minorHAnsi" w:cs="Arial"/>
            <w:szCs w:val="20"/>
            <w:lang w:eastAsia="en-GB"/>
          </w:rPr>
          <w:delText xml:space="preserve"> commercial </w:delText>
        </w:r>
        <w:r w:rsidR="005A6C8F">
          <w:rPr>
            <w:rFonts w:asciiTheme="minorHAnsi" w:hAnsiTheme="minorHAnsi" w:cs="Arial"/>
            <w:szCs w:val="20"/>
            <w:lang w:eastAsia="en-GB"/>
          </w:rPr>
          <w:delText>offerings, for</w:delText>
        </w:r>
        <w:r w:rsidR="00407352">
          <w:rPr>
            <w:rFonts w:asciiTheme="minorHAnsi" w:hAnsiTheme="minorHAnsi" w:cs="Arial"/>
            <w:szCs w:val="20"/>
            <w:lang w:eastAsia="en-GB"/>
          </w:rPr>
          <w:delText xml:space="preserve"> example</w:delText>
        </w:r>
        <w:r w:rsidR="005A6C8F">
          <w:rPr>
            <w:rFonts w:asciiTheme="minorHAnsi" w:hAnsiTheme="minorHAnsi" w:cs="Arial"/>
            <w:szCs w:val="20"/>
            <w:lang w:eastAsia="en-GB"/>
          </w:rPr>
          <w:delText xml:space="preserve"> </w:delText>
        </w:r>
        <w:r w:rsidR="00407352">
          <w:rPr>
            <w:rFonts w:asciiTheme="minorHAnsi" w:hAnsiTheme="minorHAnsi" w:cs="Arial"/>
            <w:szCs w:val="20"/>
            <w:lang w:eastAsia="en-GB"/>
          </w:rPr>
          <w:delText>offer</w:delText>
        </w:r>
        <w:r w:rsidR="005A6C8F">
          <w:rPr>
            <w:rFonts w:asciiTheme="minorHAnsi" w:hAnsiTheme="minorHAnsi" w:cs="Arial"/>
            <w:szCs w:val="20"/>
            <w:lang w:eastAsia="en-GB"/>
          </w:rPr>
          <w:delText>ing</w:delText>
        </w:r>
        <w:r w:rsidR="00407352">
          <w:rPr>
            <w:rFonts w:asciiTheme="minorHAnsi" w:hAnsiTheme="minorHAnsi" w:cs="Arial"/>
            <w:szCs w:val="20"/>
            <w:lang w:eastAsia="en-GB"/>
          </w:rPr>
          <w:delText xml:space="preserve"> to third parties a product or service that integrates or uses the SOFTWARE.</w:delText>
        </w:r>
      </w:del>
    </w:p>
    <w:p w14:paraId="24169093" w14:textId="77777777" w:rsidR="00A54C4F" w:rsidRDefault="007C5E8D" w:rsidP="00A54C4F">
      <w:pPr>
        <w:pStyle w:val="ListParagraph"/>
        <w:numPr>
          <w:ilvl w:val="0"/>
          <w:numId w:val="1"/>
        </w:numPr>
        <w:tabs>
          <w:tab w:val="left" w:pos="360"/>
        </w:tabs>
        <w:ind w:left="0" w:firstLine="0"/>
        <w:jc w:val="both"/>
        <w:rPr>
          <w:rFonts w:asciiTheme="minorHAnsi" w:hAnsiTheme="minorHAnsi"/>
          <w:szCs w:val="20"/>
        </w:rPr>
      </w:pPr>
      <w:bookmarkStart w:id="13" w:name="_Hlk34055845"/>
      <w:bookmarkEnd w:id="11"/>
      <w:r w:rsidRPr="00A54C4F">
        <w:rPr>
          <w:rFonts w:asciiTheme="minorHAnsi" w:hAnsiTheme="minorHAnsi"/>
          <w:szCs w:val="20"/>
        </w:rPr>
        <w:t xml:space="preserve">You may not reverse engineer, decompile or disassemble, or remove copyright or other proprietary notices from any portion of the </w:t>
      </w:r>
      <w:r w:rsidR="00277053" w:rsidRPr="00A54C4F">
        <w:rPr>
          <w:rFonts w:asciiTheme="minorHAnsi" w:hAnsiTheme="minorHAnsi"/>
          <w:szCs w:val="20"/>
        </w:rPr>
        <w:t>SOFTWARE</w:t>
      </w:r>
      <w:r w:rsidR="00AC2FE6" w:rsidRPr="00A54C4F">
        <w:rPr>
          <w:rFonts w:asciiTheme="minorHAnsi" w:hAnsiTheme="minorHAnsi"/>
          <w:szCs w:val="20"/>
        </w:rPr>
        <w:t xml:space="preserve"> or copies </w:t>
      </w:r>
      <w:r w:rsidR="007B1738" w:rsidRPr="00A54C4F">
        <w:rPr>
          <w:rFonts w:asciiTheme="minorHAnsi" w:hAnsiTheme="minorHAnsi"/>
          <w:szCs w:val="20"/>
        </w:rPr>
        <w:t xml:space="preserve">of the </w:t>
      </w:r>
      <w:r w:rsidR="00277053" w:rsidRPr="00A54C4F">
        <w:rPr>
          <w:rFonts w:asciiTheme="minorHAnsi" w:hAnsiTheme="minorHAnsi"/>
          <w:szCs w:val="20"/>
        </w:rPr>
        <w:t>SOFTWARE</w:t>
      </w:r>
      <w:r w:rsidRPr="00A54C4F">
        <w:rPr>
          <w:rFonts w:asciiTheme="minorHAnsi" w:hAnsiTheme="minorHAnsi"/>
          <w:szCs w:val="20"/>
        </w:rPr>
        <w:t xml:space="preserve">. </w:t>
      </w:r>
    </w:p>
    <w:p w14:paraId="68DE3152" w14:textId="77777777" w:rsidR="00A54C4F" w:rsidRDefault="00437706" w:rsidP="00A54C4F">
      <w:pPr>
        <w:pStyle w:val="ListParagraph"/>
        <w:numPr>
          <w:ilvl w:val="0"/>
          <w:numId w:val="1"/>
        </w:numPr>
        <w:tabs>
          <w:tab w:val="left" w:pos="360"/>
        </w:tabs>
        <w:ind w:left="0" w:firstLine="0"/>
        <w:jc w:val="both"/>
        <w:rPr>
          <w:rFonts w:asciiTheme="minorHAnsi" w:hAnsiTheme="minorHAnsi"/>
          <w:szCs w:val="20"/>
        </w:rPr>
      </w:pPr>
      <w:r w:rsidRPr="00A54C4F">
        <w:rPr>
          <w:rFonts w:asciiTheme="minorHAnsi" w:hAnsiTheme="minorHAnsi"/>
          <w:szCs w:val="20"/>
        </w:rPr>
        <w:t>Y</w:t>
      </w:r>
      <w:r w:rsidR="007C5E8D" w:rsidRPr="00A54C4F">
        <w:rPr>
          <w:rFonts w:asciiTheme="minorHAnsi" w:hAnsiTheme="minorHAnsi"/>
          <w:szCs w:val="20"/>
        </w:rPr>
        <w:t xml:space="preserve">ou may not </w:t>
      </w:r>
      <w:r w:rsidR="008B34B1" w:rsidRPr="00A54C4F">
        <w:rPr>
          <w:rFonts w:asciiTheme="minorHAnsi" w:hAnsiTheme="minorHAnsi"/>
          <w:szCs w:val="20"/>
        </w:rPr>
        <w:t xml:space="preserve">modify or create derivative works of any portion of the SOFTWARE. </w:t>
      </w:r>
    </w:p>
    <w:p w14:paraId="6B309F1B" w14:textId="60028AA8" w:rsidR="007C5E8D" w:rsidRPr="00A54C4F" w:rsidRDefault="008B34B1" w:rsidP="00A54C4F">
      <w:pPr>
        <w:pStyle w:val="ListParagraph"/>
        <w:numPr>
          <w:ilvl w:val="0"/>
          <w:numId w:val="1"/>
        </w:numPr>
        <w:tabs>
          <w:tab w:val="left" w:pos="360"/>
        </w:tabs>
        <w:ind w:left="0" w:firstLine="0"/>
        <w:jc w:val="both"/>
        <w:rPr>
          <w:rFonts w:asciiTheme="minorHAnsi" w:hAnsiTheme="minorHAnsi"/>
          <w:szCs w:val="20"/>
        </w:rPr>
      </w:pPr>
      <w:r w:rsidRPr="00A54C4F">
        <w:rPr>
          <w:rFonts w:asciiTheme="minorHAnsi" w:hAnsiTheme="minorHAnsi"/>
          <w:szCs w:val="20"/>
        </w:rPr>
        <w:t xml:space="preserve">You may not </w:t>
      </w:r>
      <w:r w:rsidR="007C5E8D" w:rsidRPr="00A54C4F">
        <w:rPr>
          <w:rFonts w:asciiTheme="minorHAnsi" w:hAnsiTheme="minorHAnsi"/>
          <w:szCs w:val="20"/>
        </w:rPr>
        <w:t>sell, rent, sublicense, transfer</w:t>
      </w:r>
      <w:r w:rsidRPr="00A54C4F">
        <w:rPr>
          <w:rFonts w:asciiTheme="minorHAnsi" w:hAnsiTheme="minorHAnsi"/>
          <w:szCs w:val="20"/>
        </w:rPr>
        <w:t xml:space="preserve"> or</w:t>
      </w:r>
      <w:r w:rsidR="007C5E8D" w:rsidRPr="00A54C4F">
        <w:rPr>
          <w:rFonts w:asciiTheme="minorHAnsi" w:hAnsiTheme="minorHAnsi"/>
          <w:szCs w:val="20"/>
        </w:rPr>
        <w:t xml:space="preserve"> distribute</w:t>
      </w:r>
      <w:r w:rsidR="00F30ACF" w:rsidRPr="00A54C4F">
        <w:rPr>
          <w:rFonts w:asciiTheme="minorHAnsi" w:hAnsiTheme="minorHAnsi"/>
          <w:szCs w:val="20"/>
        </w:rPr>
        <w:t xml:space="preserve"> the SOFTWARE. </w:t>
      </w:r>
    </w:p>
    <w:p w14:paraId="76A0A590" w14:textId="77777777" w:rsidR="005A6C8F" w:rsidRDefault="005A6C8F" w:rsidP="00346F44">
      <w:pPr>
        <w:pStyle w:val="ListParagraph"/>
        <w:numPr>
          <w:ilvl w:val="0"/>
          <w:numId w:val="1"/>
        </w:numPr>
        <w:tabs>
          <w:tab w:val="left" w:pos="360"/>
        </w:tabs>
        <w:ind w:left="0" w:firstLine="0"/>
        <w:jc w:val="both"/>
        <w:rPr>
          <w:rFonts w:asciiTheme="minorHAnsi" w:hAnsiTheme="minorHAnsi"/>
          <w:szCs w:val="20"/>
        </w:rPr>
      </w:pPr>
      <w:r>
        <w:rPr>
          <w:rFonts w:asciiTheme="minorHAnsi" w:hAnsiTheme="minorHAnsi"/>
          <w:szCs w:val="20"/>
        </w:rPr>
        <w:t>The SOFTWARE is licensed as a single product. Its component parts may not be separated for use on more than one computer, nor otherwise used separately from the other parts.</w:t>
      </w:r>
    </w:p>
    <w:bookmarkEnd w:id="13"/>
    <w:p w14:paraId="5DD14D4B" w14:textId="727899BF" w:rsidR="00427D62" w:rsidRDefault="00427D62" w:rsidP="00427D62">
      <w:pPr>
        <w:pStyle w:val="ListParagraph"/>
        <w:tabs>
          <w:tab w:val="left" w:pos="360"/>
        </w:tabs>
        <w:ind w:left="0"/>
        <w:jc w:val="both"/>
        <w:rPr>
          <w:rFonts w:asciiTheme="minorHAnsi" w:hAnsiTheme="minorHAnsi"/>
          <w:szCs w:val="20"/>
        </w:rPr>
      </w:pPr>
    </w:p>
    <w:p w14:paraId="37227AF2" w14:textId="6C21E382" w:rsidR="001D3B0E" w:rsidRPr="00EA0236" w:rsidRDefault="001D3B0E" w:rsidP="001D3B0E">
      <w:pPr>
        <w:pStyle w:val="BodyText"/>
        <w:widowControl w:val="0"/>
        <w:tabs>
          <w:tab w:val="left" w:pos="349"/>
        </w:tabs>
        <w:spacing w:after="0"/>
        <w:ind w:firstLine="0"/>
        <w:jc w:val="both"/>
        <w:rPr>
          <w:rFonts w:asciiTheme="minorHAnsi" w:hAnsiTheme="minorHAnsi" w:cs="Arial"/>
          <w:szCs w:val="20"/>
        </w:rPr>
      </w:pPr>
      <w:bookmarkStart w:id="14" w:name="_Hlk32488713"/>
      <w:r w:rsidRPr="00EA0236">
        <w:rPr>
          <w:rFonts w:asciiTheme="minorHAnsi" w:hAnsiTheme="minorHAnsi" w:cs="Arial"/>
          <w:b/>
          <w:bCs/>
          <w:szCs w:val="20"/>
        </w:rPr>
        <w:t>PRE-RELEASE</w:t>
      </w:r>
      <w:r w:rsidRPr="00EA0236">
        <w:rPr>
          <w:rFonts w:asciiTheme="minorHAnsi" w:hAnsiTheme="minorHAnsi" w:cs="Arial"/>
          <w:szCs w:val="20"/>
        </w:rPr>
        <w:t xml:space="preserve">. SOFTWARE </w:t>
      </w:r>
      <w:r w:rsidR="006545DF">
        <w:rPr>
          <w:rFonts w:asciiTheme="minorHAnsi" w:hAnsiTheme="minorHAnsi" w:cs="Arial"/>
          <w:szCs w:val="20"/>
        </w:rPr>
        <w:t xml:space="preserve">versions </w:t>
      </w:r>
      <w:r w:rsidR="006545DF" w:rsidRPr="00493EBA">
        <w:rPr>
          <w:rFonts w:asciiTheme="minorHAnsi" w:hAnsiTheme="minorHAnsi" w:cs="Arial"/>
          <w:szCs w:val="20"/>
        </w:rPr>
        <w:t>identified as alpha, beta, preview, early access or otherwise</w:t>
      </w:r>
      <w:r w:rsidRPr="00EA0236">
        <w:rPr>
          <w:rFonts w:asciiTheme="minorHAnsi" w:hAnsiTheme="minorHAnsi" w:cs="Arial"/>
          <w:szCs w:val="20"/>
        </w:rPr>
        <w:t xml:space="preserve"> a</w:t>
      </w:r>
      <w:r w:rsidR="006545DF">
        <w:rPr>
          <w:rFonts w:asciiTheme="minorHAnsi" w:hAnsiTheme="minorHAnsi" w:cs="Arial"/>
          <w:szCs w:val="20"/>
        </w:rPr>
        <w:t>s</w:t>
      </w:r>
      <w:r w:rsidRPr="00EA0236">
        <w:rPr>
          <w:rFonts w:asciiTheme="minorHAnsi" w:hAnsiTheme="minorHAnsi" w:cs="Arial"/>
          <w:szCs w:val="20"/>
        </w:rPr>
        <w:t xml:space="preserve"> pre-release may not be fully functional, may contain errors or design flaws, and may have reduced or different security, privacy, availability, and reliability standards relative to commercial versions of NVIDIA software and materials. </w:t>
      </w:r>
      <w:r w:rsidR="006545DF" w:rsidRPr="00493EBA">
        <w:rPr>
          <w:rFonts w:asciiTheme="minorHAnsi" w:hAnsiTheme="minorHAnsi" w:cs="Arial"/>
          <w:szCs w:val="20"/>
        </w:rPr>
        <w:t xml:space="preserve">You may use a pre-release SOFTWARE </w:t>
      </w:r>
      <w:r w:rsidR="006545DF">
        <w:rPr>
          <w:rFonts w:asciiTheme="minorHAnsi" w:hAnsiTheme="minorHAnsi" w:cs="Arial"/>
          <w:szCs w:val="20"/>
        </w:rPr>
        <w:t xml:space="preserve">version </w:t>
      </w:r>
      <w:r w:rsidR="006545DF" w:rsidRPr="00493EBA">
        <w:rPr>
          <w:rFonts w:asciiTheme="minorHAnsi" w:hAnsiTheme="minorHAnsi" w:cs="Arial"/>
          <w:szCs w:val="20"/>
        </w:rPr>
        <w:t>at your own risk, understanding that these versions are not intended for use in production or business-critical systems.</w:t>
      </w:r>
    </w:p>
    <w:bookmarkEnd w:id="14"/>
    <w:p w14:paraId="17AF321F" w14:textId="77777777" w:rsidR="001D3B0E" w:rsidRPr="008B34B1" w:rsidRDefault="001D3B0E" w:rsidP="00427D62">
      <w:pPr>
        <w:pStyle w:val="ListParagraph"/>
        <w:tabs>
          <w:tab w:val="left" w:pos="360"/>
        </w:tabs>
        <w:ind w:left="0"/>
        <w:jc w:val="both"/>
        <w:rPr>
          <w:rFonts w:asciiTheme="minorHAnsi" w:hAnsiTheme="minorHAnsi"/>
          <w:szCs w:val="20"/>
        </w:rPr>
      </w:pPr>
    </w:p>
    <w:p w14:paraId="2364CCAE" w14:textId="0A9592AA" w:rsidR="00567781" w:rsidRPr="00A54C4F" w:rsidRDefault="00A54C4F" w:rsidP="00A54C4F">
      <w:pPr>
        <w:pStyle w:val="BodyText"/>
        <w:widowControl w:val="0"/>
        <w:tabs>
          <w:tab w:val="left" w:pos="180"/>
        </w:tabs>
        <w:spacing w:after="0"/>
        <w:ind w:firstLine="0"/>
        <w:jc w:val="both"/>
        <w:rPr>
          <w:rFonts w:asciiTheme="minorHAnsi" w:hAnsiTheme="minorHAnsi" w:cs="Arial"/>
          <w:b/>
          <w:spacing w:val="-2"/>
          <w:szCs w:val="20"/>
        </w:rPr>
      </w:pPr>
      <w:r>
        <w:rPr>
          <w:rFonts w:asciiTheme="minorHAnsi" w:hAnsiTheme="minorHAnsi" w:cs="Arial"/>
          <w:b/>
          <w:spacing w:val="-2"/>
          <w:szCs w:val="20"/>
        </w:rPr>
        <w:t>OWNERSHIP</w:t>
      </w:r>
      <w:r w:rsidR="006809C4">
        <w:rPr>
          <w:rFonts w:asciiTheme="minorHAnsi" w:hAnsiTheme="minorHAnsi" w:cs="Arial"/>
          <w:spacing w:val="-2"/>
          <w:szCs w:val="20"/>
        </w:rPr>
        <w:t>.</w:t>
      </w:r>
      <w:r w:rsidR="006809C4">
        <w:rPr>
          <w:rFonts w:asciiTheme="minorHAnsi" w:hAnsiTheme="minorHAnsi" w:cs="Arial"/>
          <w:b/>
          <w:spacing w:val="-2"/>
          <w:szCs w:val="20"/>
        </w:rPr>
        <w:t xml:space="preserve"> </w:t>
      </w:r>
      <w:r w:rsidR="00567781" w:rsidRPr="00C47FC4">
        <w:rPr>
          <w:rFonts w:asciiTheme="minorHAnsi" w:hAnsiTheme="minorHAnsi" w:cs="Arial"/>
          <w:szCs w:val="20"/>
        </w:rPr>
        <w:t xml:space="preserve">The </w:t>
      </w:r>
      <w:r w:rsidR="006F7366">
        <w:rPr>
          <w:rFonts w:asciiTheme="minorHAnsi" w:hAnsiTheme="minorHAnsi"/>
          <w:szCs w:val="20"/>
        </w:rPr>
        <w:t>SOFTWARE</w:t>
      </w:r>
      <w:r w:rsidR="00567781" w:rsidRPr="00C47FC4">
        <w:rPr>
          <w:rFonts w:asciiTheme="minorHAnsi" w:hAnsiTheme="minorHAnsi"/>
          <w:szCs w:val="20"/>
        </w:rPr>
        <w:t xml:space="preserve"> and</w:t>
      </w:r>
      <w:r w:rsidR="00567781" w:rsidRPr="00C47FC4">
        <w:rPr>
          <w:rFonts w:asciiTheme="minorHAnsi" w:hAnsiTheme="minorHAnsi" w:cs="Arial"/>
          <w:szCs w:val="20"/>
        </w:rPr>
        <w:t xml:space="preserve"> the related intellectual property rights therein are and will remain the sole and exclusive property of NVIDIA or its licensors. </w:t>
      </w:r>
      <w:r w:rsidR="00567781" w:rsidRPr="00C47FC4">
        <w:rPr>
          <w:rFonts w:asciiTheme="minorHAnsi" w:hAnsiTheme="minorHAnsi" w:cs="Arial"/>
          <w:szCs w:val="20"/>
          <w:lang w:eastAsia="en-GB"/>
        </w:rPr>
        <w:t xml:space="preserve">The </w:t>
      </w:r>
      <w:r w:rsidR="006F7366">
        <w:rPr>
          <w:rFonts w:asciiTheme="minorHAnsi" w:hAnsiTheme="minorHAnsi" w:cs="Arial"/>
          <w:szCs w:val="20"/>
          <w:lang w:eastAsia="en-GB"/>
        </w:rPr>
        <w:t>SOFTWARE</w:t>
      </w:r>
      <w:r w:rsidR="00567781" w:rsidRPr="00C47FC4">
        <w:rPr>
          <w:rFonts w:asciiTheme="minorHAnsi" w:hAnsiTheme="minorHAnsi" w:cs="Arial"/>
          <w:szCs w:val="20"/>
          <w:lang w:eastAsia="en-GB"/>
        </w:rPr>
        <w:t xml:space="preserve"> is copyrighted and protected by the laws of the United States and other countries, and international treaty provisions. NVIDIA may make changes to the </w:t>
      </w:r>
      <w:r w:rsidR="006F7366">
        <w:rPr>
          <w:rFonts w:asciiTheme="minorHAnsi" w:hAnsiTheme="minorHAnsi" w:cs="Arial"/>
          <w:szCs w:val="20"/>
          <w:lang w:eastAsia="en-GB"/>
        </w:rPr>
        <w:t>SOFTWARE</w:t>
      </w:r>
      <w:r w:rsidR="00567781" w:rsidRPr="00C47FC4">
        <w:rPr>
          <w:rFonts w:asciiTheme="minorHAnsi" w:hAnsiTheme="minorHAnsi" w:cs="Arial"/>
          <w:szCs w:val="20"/>
          <w:lang w:eastAsia="en-GB"/>
        </w:rPr>
        <w:t xml:space="preserve">, at any time without notice, but is not obligated to support or update the </w:t>
      </w:r>
      <w:r w:rsidR="006F7366">
        <w:rPr>
          <w:rFonts w:asciiTheme="minorHAnsi" w:hAnsiTheme="minorHAnsi" w:cs="Arial"/>
          <w:szCs w:val="20"/>
          <w:lang w:eastAsia="en-GB"/>
        </w:rPr>
        <w:t>SOFTWARE</w:t>
      </w:r>
      <w:r w:rsidR="00567781">
        <w:rPr>
          <w:rFonts w:asciiTheme="minorHAnsi" w:hAnsiTheme="minorHAnsi" w:cs="Arial"/>
          <w:szCs w:val="20"/>
          <w:lang w:eastAsia="en-GB"/>
        </w:rPr>
        <w:t>.</w:t>
      </w:r>
    </w:p>
    <w:p w14:paraId="2D6F56D0" w14:textId="4F2040DA" w:rsidR="00F06FCD" w:rsidRDefault="00F06FCD" w:rsidP="00437706">
      <w:pPr>
        <w:pStyle w:val="BodyText"/>
        <w:widowControl w:val="0"/>
        <w:tabs>
          <w:tab w:val="left" w:pos="349"/>
        </w:tabs>
        <w:spacing w:after="0"/>
        <w:ind w:firstLine="0"/>
        <w:jc w:val="both"/>
        <w:rPr>
          <w:rFonts w:asciiTheme="minorHAnsi" w:hAnsiTheme="minorHAnsi" w:cs="Arial"/>
          <w:szCs w:val="20"/>
        </w:rPr>
      </w:pPr>
      <w:r>
        <w:rPr>
          <w:rFonts w:asciiTheme="minorHAnsi" w:hAnsiTheme="minorHAnsi" w:cs="Arial"/>
          <w:szCs w:val="20"/>
        </w:rPr>
        <w:t xml:space="preserve"> </w:t>
      </w:r>
    </w:p>
    <w:p w14:paraId="7CBFA49D" w14:textId="4944C974" w:rsidR="00014847" w:rsidRPr="00A54C4F" w:rsidRDefault="00A54C4F" w:rsidP="00A54C4F">
      <w:pPr>
        <w:pStyle w:val="BodyText"/>
        <w:widowControl w:val="0"/>
        <w:tabs>
          <w:tab w:val="left" w:pos="180"/>
        </w:tabs>
        <w:spacing w:after="0"/>
        <w:ind w:firstLine="0"/>
        <w:jc w:val="both"/>
        <w:rPr>
          <w:rFonts w:asciiTheme="minorHAnsi" w:hAnsiTheme="minorHAnsi" w:cs="Arial"/>
          <w:b/>
          <w:szCs w:val="20"/>
        </w:rPr>
      </w:pPr>
      <w:bookmarkStart w:id="15" w:name="_Hlk510783692"/>
      <w:r w:rsidRPr="00567781">
        <w:rPr>
          <w:rFonts w:asciiTheme="minorHAnsi" w:hAnsiTheme="minorHAnsi" w:cs="Arial"/>
          <w:b/>
          <w:szCs w:val="20"/>
        </w:rPr>
        <w:t>FEEDBACK</w:t>
      </w:r>
      <w:r w:rsidR="00567781" w:rsidRPr="00567781">
        <w:rPr>
          <w:rFonts w:asciiTheme="minorHAnsi" w:hAnsiTheme="minorHAnsi" w:cs="Arial"/>
          <w:b/>
          <w:szCs w:val="20"/>
        </w:rPr>
        <w:t>.</w:t>
      </w:r>
      <w:r>
        <w:rPr>
          <w:rFonts w:asciiTheme="minorHAnsi" w:hAnsiTheme="minorHAnsi" w:cs="Arial"/>
          <w:b/>
          <w:szCs w:val="20"/>
        </w:rPr>
        <w:t xml:space="preserve"> </w:t>
      </w:r>
      <w:r w:rsidR="00F06FCD" w:rsidRPr="00A54C4F">
        <w:rPr>
          <w:rFonts w:asciiTheme="minorHAnsi" w:hAnsiTheme="minorHAnsi" w:cs="Arial"/>
          <w:szCs w:val="20"/>
        </w:rPr>
        <w:t xml:space="preserve">You may, but </w:t>
      </w:r>
      <w:r w:rsidR="007B1738" w:rsidRPr="00A54C4F">
        <w:rPr>
          <w:rFonts w:asciiTheme="minorHAnsi" w:hAnsiTheme="minorHAnsi" w:cs="Arial"/>
          <w:szCs w:val="20"/>
        </w:rPr>
        <w:t>don’t have</w:t>
      </w:r>
      <w:r w:rsidR="00ED792E" w:rsidRPr="00A54C4F">
        <w:rPr>
          <w:rFonts w:asciiTheme="minorHAnsi" w:hAnsiTheme="minorHAnsi" w:cs="Arial"/>
          <w:szCs w:val="20"/>
        </w:rPr>
        <w:t xml:space="preserve"> to</w:t>
      </w:r>
      <w:r w:rsidR="00F06FCD" w:rsidRPr="00A54C4F">
        <w:rPr>
          <w:rFonts w:asciiTheme="minorHAnsi" w:hAnsiTheme="minorHAnsi" w:cs="Arial"/>
          <w:szCs w:val="20"/>
        </w:rPr>
        <w:t xml:space="preserve">, provide </w:t>
      </w:r>
      <w:r w:rsidR="00AC2FE6" w:rsidRPr="00A54C4F">
        <w:rPr>
          <w:rFonts w:asciiTheme="minorHAnsi" w:hAnsiTheme="minorHAnsi" w:cs="Arial"/>
          <w:szCs w:val="20"/>
        </w:rPr>
        <w:t xml:space="preserve">to NVIDIA </w:t>
      </w:r>
      <w:r w:rsidR="00474546" w:rsidRPr="00A54C4F">
        <w:rPr>
          <w:rFonts w:asciiTheme="minorHAnsi" w:hAnsiTheme="minorHAnsi" w:cs="Arial"/>
          <w:szCs w:val="20"/>
        </w:rPr>
        <w:t>suggestions, feature requests</w:t>
      </w:r>
      <w:r w:rsidR="001C2C99" w:rsidRPr="00A54C4F">
        <w:rPr>
          <w:rFonts w:asciiTheme="minorHAnsi" w:hAnsiTheme="minorHAnsi" w:cs="Arial"/>
          <w:szCs w:val="20"/>
        </w:rPr>
        <w:t xml:space="preserve"> </w:t>
      </w:r>
      <w:r w:rsidR="00474546" w:rsidRPr="00A54C4F">
        <w:rPr>
          <w:rFonts w:asciiTheme="minorHAnsi" w:hAnsiTheme="minorHAnsi" w:cs="Arial"/>
          <w:szCs w:val="20"/>
        </w:rPr>
        <w:t xml:space="preserve">or other feedback regarding the </w:t>
      </w:r>
      <w:r w:rsidR="00277053" w:rsidRPr="00A54C4F">
        <w:rPr>
          <w:rFonts w:asciiTheme="minorHAnsi" w:hAnsiTheme="minorHAnsi" w:cs="Arial"/>
          <w:szCs w:val="20"/>
        </w:rPr>
        <w:t>SOFTWARE</w:t>
      </w:r>
      <w:r w:rsidR="00474546" w:rsidRPr="00A54C4F">
        <w:rPr>
          <w:rFonts w:asciiTheme="minorHAnsi" w:hAnsiTheme="minorHAnsi" w:cs="Arial"/>
          <w:szCs w:val="20"/>
        </w:rPr>
        <w:t>, including possible enhancements or modifications</w:t>
      </w:r>
      <w:r w:rsidR="00B626B7" w:rsidRPr="00A54C4F">
        <w:rPr>
          <w:rFonts w:asciiTheme="minorHAnsi" w:hAnsiTheme="minorHAnsi" w:cs="Arial"/>
          <w:szCs w:val="20"/>
        </w:rPr>
        <w:t xml:space="preserve"> to the </w:t>
      </w:r>
      <w:r w:rsidR="00277053" w:rsidRPr="00A54C4F">
        <w:rPr>
          <w:rFonts w:asciiTheme="minorHAnsi" w:hAnsiTheme="minorHAnsi" w:cs="Arial"/>
          <w:szCs w:val="20"/>
        </w:rPr>
        <w:t>SOFTWARE</w:t>
      </w:r>
      <w:r w:rsidR="00663680" w:rsidRPr="00A54C4F">
        <w:rPr>
          <w:rFonts w:asciiTheme="minorHAnsi" w:hAnsiTheme="minorHAnsi" w:cs="Arial"/>
          <w:szCs w:val="20"/>
        </w:rPr>
        <w:t xml:space="preserve">. For any feedback that you </w:t>
      </w:r>
      <w:r w:rsidR="008A1CE6" w:rsidRPr="00A54C4F">
        <w:rPr>
          <w:rFonts w:asciiTheme="minorHAnsi" w:hAnsiTheme="minorHAnsi" w:cs="Arial"/>
          <w:szCs w:val="20"/>
        </w:rPr>
        <w:t>voluntarily provide</w:t>
      </w:r>
      <w:r w:rsidR="00663680" w:rsidRPr="00A54C4F">
        <w:rPr>
          <w:rFonts w:asciiTheme="minorHAnsi" w:hAnsiTheme="minorHAnsi" w:cs="Arial"/>
          <w:szCs w:val="20"/>
        </w:rPr>
        <w:t>, you hereby grant</w:t>
      </w:r>
      <w:r w:rsidR="008A1CE6" w:rsidRPr="00A54C4F">
        <w:rPr>
          <w:rFonts w:asciiTheme="minorHAnsi" w:hAnsiTheme="minorHAnsi" w:cs="Arial"/>
          <w:szCs w:val="20"/>
        </w:rPr>
        <w:t xml:space="preserve"> </w:t>
      </w:r>
      <w:r w:rsidR="00F06FCD" w:rsidRPr="00A54C4F">
        <w:rPr>
          <w:rFonts w:asciiTheme="minorHAnsi" w:hAnsiTheme="minorHAnsi" w:cs="Arial"/>
          <w:szCs w:val="20"/>
        </w:rPr>
        <w:t xml:space="preserve">NVIDIA and its </w:t>
      </w:r>
      <w:r w:rsidR="00474546" w:rsidRPr="00A54C4F">
        <w:rPr>
          <w:rFonts w:asciiTheme="minorHAnsi" w:hAnsiTheme="minorHAnsi" w:cs="Arial"/>
          <w:szCs w:val="20"/>
        </w:rPr>
        <w:t>affiliate</w:t>
      </w:r>
      <w:r w:rsidR="00F06FCD" w:rsidRPr="00A54C4F">
        <w:rPr>
          <w:rFonts w:asciiTheme="minorHAnsi" w:hAnsiTheme="minorHAnsi" w:cs="Arial"/>
          <w:szCs w:val="20"/>
        </w:rPr>
        <w:t>s</w:t>
      </w:r>
      <w:r w:rsidR="008A1CE6" w:rsidRPr="00A54C4F">
        <w:rPr>
          <w:rFonts w:asciiTheme="minorHAnsi" w:hAnsiTheme="minorHAnsi" w:cs="Arial"/>
          <w:szCs w:val="20"/>
        </w:rPr>
        <w:t xml:space="preserve"> </w:t>
      </w:r>
      <w:r w:rsidR="00F06FCD" w:rsidRPr="00A54C4F">
        <w:rPr>
          <w:rFonts w:asciiTheme="minorHAnsi" w:hAnsiTheme="minorHAnsi" w:cs="Arial"/>
          <w:szCs w:val="20"/>
        </w:rPr>
        <w:t xml:space="preserve">a perpetual, non-exclusive, worldwide, irrevocable license to use, reproduce, modify, license, sublicense (through multiple tiers of sublicensees), </w:t>
      </w:r>
      <w:r w:rsidR="001C2C99" w:rsidRPr="00A54C4F">
        <w:rPr>
          <w:rFonts w:asciiTheme="minorHAnsi" w:hAnsiTheme="minorHAnsi" w:cs="Arial"/>
          <w:szCs w:val="20"/>
        </w:rPr>
        <w:t xml:space="preserve">and </w:t>
      </w:r>
      <w:r w:rsidR="00F06FCD" w:rsidRPr="00A54C4F">
        <w:rPr>
          <w:rFonts w:asciiTheme="minorHAnsi" w:hAnsiTheme="minorHAnsi" w:cs="Arial"/>
          <w:szCs w:val="20"/>
        </w:rPr>
        <w:t xml:space="preserve">distribute (through multiple tiers of distributors) </w:t>
      </w:r>
      <w:r w:rsidR="001C2C99" w:rsidRPr="00A54C4F">
        <w:rPr>
          <w:rFonts w:asciiTheme="minorHAnsi" w:hAnsiTheme="minorHAnsi" w:cs="Arial"/>
          <w:szCs w:val="20"/>
        </w:rPr>
        <w:t xml:space="preserve">it </w:t>
      </w:r>
      <w:r w:rsidR="00F06FCD" w:rsidRPr="00A54C4F">
        <w:rPr>
          <w:rFonts w:asciiTheme="minorHAnsi" w:hAnsiTheme="minorHAnsi" w:cs="Arial"/>
          <w:szCs w:val="20"/>
        </w:rPr>
        <w:t>without the payment of any royalties or fees to you. NVIDIA</w:t>
      </w:r>
      <w:r w:rsidR="00DD0331" w:rsidRPr="00A54C4F">
        <w:rPr>
          <w:rFonts w:asciiTheme="minorHAnsi" w:hAnsiTheme="minorHAnsi" w:cs="Arial"/>
          <w:szCs w:val="20"/>
        </w:rPr>
        <w:t xml:space="preserve"> will </w:t>
      </w:r>
      <w:r w:rsidR="00D40CAF" w:rsidRPr="00A54C4F">
        <w:rPr>
          <w:rFonts w:asciiTheme="minorHAnsi" w:hAnsiTheme="minorHAnsi" w:cs="Arial"/>
          <w:szCs w:val="20"/>
        </w:rPr>
        <w:t>use</w:t>
      </w:r>
      <w:r w:rsidR="00F06FCD" w:rsidRPr="00A54C4F">
        <w:rPr>
          <w:rFonts w:asciiTheme="minorHAnsi" w:hAnsiTheme="minorHAnsi" w:cs="Arial"/>
          <w:szCs w:val="20"/>
        </w:rPr>
        <w:t xml:space="preserve"> </w:t>
      </w:r>
      <w:r w:rsidR="008A1CE6" w:rsidRPr="00A54C4F">
        <w:rPr>
          <w:rFonts w:asciiTheme="minorHAnsi" w:hAnsiTheme="minorHAnsi" w:cs="Arial"/>
          <w:szCs w:val="20"/>
        </w:rPr>
        <w:t>f</w:t>
      </w:r>
      <w:r w:rsidR="00F06FCD" w:rsidRPr="00A54C4F">
        <w:rPr>
          <w:rFonts w:asciiTheme="minorHAnsi" w:hAnsiTheme="minorHAnsi" w:cs="Arial"/>
          <w:szCs w:val="20"/>
        </w:rPr>
        <w:t xml:space="preserve">eedback </w:t>
      </w:r>
      <w:r w:rsidR="00D40CAF" w:rsidRPr="00A54C4F">
        <w:rPr>
          <w:rFonts w:asciiTheme="minorHAnsi" w:hAnsiTheme="minorHAnsi" w:cs="Arial"/>
          <w:szCs w:val="20"/>
        </w:rPr>
        <w:t>at its choice</w:t>
      </w:r>
      <w:r w:rsidR="00F06FCD" w:rsidRPr="00A54C4F">
        <w:rPr>
          <w:rFonts w:asciiTheme="minorHAnsi" w:hAnsiTheme="minorHAnsi" w:cs="Arial"/>
          <w:szCs w:val="20"/>
        </w:rPr>
        <w:t>.</w:t>
      </w:r>
      <w:bookmarkEnd w:id="15"/>
    </w:p>
    <w:p w14:paraId="1417C990" w14:textId="303C9BB5" w:rsidR="00F06FCD" w:rsidRDefault="00F06FCD" w:rsidP="00014847">
      <w:pPr>
        <w:pStyle w:val="BodyText"/>
        <w:widowControl w:val="0"/>
        <w:tabs>
          <w:tab w:val="left" w:pos="0"/>
          <w:tab w:val="left" w:pos="90"/>
          <w:tab w:val="left" w:pos="180"/>
          <w:tab w:val="left" w:pos="450"/>
        </w:tabs>
        <w:spacing w:after="0"/>
        <w:ind w:firstLine="0"/>
        <w:jc w:val="both"/>
        <w:rPr>
          <w:rFonts w:asciiTheme="minorHAnsi" w:hAnsiTheme="minorHAnsi" w:cs="Arial"/>
          <w:b/>
          <w:szCs w:val="20"/>
        </w:rPr>
      </w:pPr>
    </w:p>
    <w:p w14:paraId="2EC445C2" w14:textId="41A5B971" w:rsidR="00567781" w:rsidRPr="00A54C4F" w:rsidRDefault="00A54C4F" w:rsidP="00A54C4F">
      <w:pPr>
        <w:pStyle w:val="BodyText"/>
        <w:widowControl w:val="0"/>
        <w:tabs>
          <w:tab w:val="left" w:pos="0"/>
          <w:tab w:val="left" w:pos="180"/>
        </w:tabs>
        <w:spacing w:after="0"/>
        <w:ind w:firstLine="0"/>
        <w:jc w:val="both"/>
        <w:rPr>
          <w:rFonts w:asciiTheme="minorHAnsi" w:hAnsiTheme="minorHAnsi" w:cs="Arial"/>
          <w:b/>
          <w:szCs w:val="20"/>
        </w:rPr>
      </w:pPr>
      <w:r>
        <w:rPr>
          <w:rFonts w:asciiTheme="minorHAnsi" w:hAnsiTheme="minorHAnsi" w:cs="Arial"/>
          <w:b/>
          <w:spacing w:val="-2"/>
          <w:szCs w:val="20"/>
        </w:rPr>
        <w:t>NO WARRANTIES</w:t>
      </w:r>
      <w:r w:rsidR="00F06FCD">
        <w:rPr>
          <w:rFonts w:asciiTheme="minorHAnsi" w:hAnsiTheme="minorHAnsi" w:cs="Arial"/>
          <w:szCs w:val="20"/>
        </w:rPr>
        <w:t xml:space="preserve">. </w:t>
      </w:r>
      <w:r w:rsidR="00567781" w:rsidRPr="00DB2DE2">
        <w:rPr>
          <w:rFonts w:asciiTheme="minorHAnsi" w:hAnsiTheme="minorHAnsi" w:cs="Arial"/>
          <w:szCs w:val="20"/>
          <w:lang w:eastAsia="en-GB"/>
        </w:rPr>
        <w:t xml:space="preserve">THE SOFTWARE IS PROVIDED "AS IS" WITHOUT ANY EXPRESS OR IMPLIED WARRANTY OF ANY KIND INCLUDING WARRANTIES OF MERCHANTABILITY, NONINFRINGEMENT, OR FITNESS FOR A PARTICULAR PURPOSE. </w:t>
      </w:r>
      <w:r w:rsidR="00567781" w:rsidRPr="00DB2DE2">
        <w:rPr>
          <w:rFonts w:asciiTheme="minorHAnsi" w:hAnsiTheme="minorHAnsi" w:cs="Arial"/>
          <w:spacing w:val="-1"/>
          <w:szCs w:val="20"/>
        </w:rPr>
        <w:t>NVIDIA</w:t>
      </w:r>
      <w:r w:rsidR="00567781" w:rsidRPr="00DB2DE2">
        <w:rPr>
          <w:rFonts w:asciiTheme="minorHAnsi" w:hAnsiTheme="minorHAnsi" w:cs="Arial"/>
          <w:spacing w:val="11"/>
          <w:szCs w:val="20"/>
        </w:rPr>
        <w:t xml:space="preserve"> </w:t>
      </w:r>
      <w:r w:rsidR="00567781" w:rsidRPr="00DB2DE2">
        <w:rPr>
          <w:rFonts w:asciiTheme="minorHAnsi" w:hAnsiTheme="minorHAnsi" w:cs="Arial"/>
          <w:szCs w:val="20"/>
        </w:rPr>
        <w:t>DOES</w:t>
      </w:r>
      <w:r w:rsidR="00567781" w:rsidRPr="00DB2DE2">
        <w:rPr>
          <w:rFonts w:asciiTheme="minorHAnsi" w:hAnsiTheme="minorHAnsi" w:cs="Arial"/>
          <w:spacing w:val="8"/>
          <w:szCs w:val="20"/>
        </w:rPr>
        <w:t xml:space="preserve"> </w:t>
      </w:r>
      <w:r w:rsidR="00567781" w:rsidRPr="00DB2DE2">
        <w:rPr>
          <w:rFonts w:asciiTheme="minorHAnsi" w:hAnsiTheme="minorHAnsi" w:cs="Arial"/>
          <w:spacing w:val="-1"/>
          <w:szCs w:val="20"/>
        </w:rPr>
        <w:t>NOT</w:t>
      </w:r>
      <w:r w:rsidR="00567781" w:rsidRPr="00DB2DE2">
        <w:rPr>
          <w:rFonts w:asciiTheme="minorHAnsi" w:hAnsiTheme="minorHAnsi" w:cs="Arial"/>
          <w:spacing w:val="33"/>
          <w:szCs w:val="20"/>
        </w:rPr>
        <w:t xml:space="preserve"> </w:t>
      </w:r>
      <w:r w:rsidR="00567781" w:rsidRPr="00DB2DE2">
        <w:rPr>
          <w:rFonts w:asciiTheme="minorHAnsi" w:hAnsiTheme="minorHAnsi" w:cs="Arial"/>
          <w:spacing w:val="-1"/>
          <w:szCs w:val="20"/>
        </w:rPr>
        <w:t>WARRANT</w:t>
      </w:r>
      <w:r w:rsidR="00567781" w:rsidRPr="00DB2DE2">
        <w:rPr>
          <w:rFonts w:asciiTheme="minorHAnsi" w:hAnsiTheme="minorHAnsi" w:cs="Arial"/>
          <w:spacing w:val="14"/>
          <w:szCs w:val="20"/>
        </w:rPr>
        <w:t xml:space="preserve"> </w:t>
      </w:r>
      <w:r w:rsidR="00567781" w:rsidRPr="00DB2DE2">
        <w:rPr>
          <w:rFonts w:asciiTheme="minorHAnsi" w:hAnsiTheme="minorHAnsi" w:cs="Arial"/>
          <w:spacing w:val="-2"/>
          <w:szCs w:val="20"/>
        </w:rPr>
        <w:t>THAT</w:t>
      </w:r>
      <w:r w:rsidR="00567781" w:rsidRPr="00DB2DE2">
        <w:rPr>
          <w:rFonts w:asciiTheme="minorHAnsi" w:hAnsiTheme="minorHAnsi" w:cs="Arial"/>
          <w:spacing w:val="14"/>
          <w:szCs w:val="20"/>
        </w:rPr>
        <w:t xml:space="preserve"> </w:t>
      </w:r>
      <w:r w:rsidR="00567781" w:rsidRPr="00DB2DE2">
        <w:rPr>
          <w:rFonts w:asciiTheme="minorHAnsi" w:hAnsiTheme="minorHAnsi" w:cs="Arial"/>
          <w:spacing w:val="-2"/>
          <w:szCs w:val="20"/>
        </w:rPr>
        <w:t>THE</w:t>
      </w:r>
      <w:r w:rsidR="00567781" w:rsidRPr="00DB2DE2">
        <w:rPr>
          <w:rFonts w:asciiTheme="minorHAnsi" w:hAnsiTheme="minorHAnsi" w:cs="Arial"/>
          <w:spacing w:val="19"/>
          <w:szCs w:val="20"/>
        </w:rPr>
        <w:t xml:space="preserve"> </w:t>
      </w:r>
      <w:r w:rsidR="00567781" w:rsidRPr="00DB2DE2">
        <w:rPr>
          <w:rFonts w:asciiTheme="minorHAnsi" w:hAnsiTheme="minorHAnsi" w:cs="Arial"/>
          <w:spacing w:val="-2"/>
          <w:szCs w:val="20"/>
        </w:rPr>
        <w:t>SOFTWARE</w:t>
      </w:r>
      <w:r w:rsidR="00567781" w:rsidRPr="00A54C4F">
        <w:rPr>
          <w:rFonts w:asciiTheme="minorHAnsi" w:hAnsiTheme="minorHAnsi" w:cs="Arial"/>
          <w:spacing w:val="19"/>
          <w:szCs w:val="20"/>
        </w:rPr>
        <w:t xml:space="preserve"> </w:t>
      </w:r>
      <w:r w:rsidR="00567781" w:rsidRPr="00A54C4F">
        <w:rPr>
          <w:rFonts w:asciiTheme="minorHAnsi" w:hAnsiTheme="minorHAnsi" w:cs="Arial"/>
          <w:spacing w:val="-1"/>
          <w:szCs w:val="20"/>
        </w:rPr>
        <w:t>WILL</w:t>
      </w:r>
      <w:r w:rsidR="00567781" w:rsidRPr="00A54C4F">
        <w:rPr>
          <w:rFonts w:asciiTheme="minorHAnsi" w:hAnsiTheme="minorHAnsi" w:cs="Arial"/>
          <w:spacing w:val="10"/>
          <w:szCs w:val="20"/>
        </w:rPr>
        <w:t xml:space="preserve"> </w:t>
      </w:r>
      <w:r w:rsidR="00567781" w:rsidRPr="00A54C4F">
        <w:rPr>
          <w:rFonts w:asciiTheme="minorHAnsi" w:hAnsiTheme="minorHAnsi" w:cs="Arial"/>
          <w:spacing w:val="-1"/>
          <w:szCs w:val="20"/>
        </w:rPr>
        <w:t>MEET</w:t>
      </w:r>
      <w:r w:rsidR="00567781" w:rsidRPr="00A54C4F">
        <w:rPr>
          <w:rFonts w:asciiTheme="minorHAnsi" w:hAnsiTheme="minorHAnsi" w:cs="Arial"/>
          <w:spacing w:val="33"/>
          <w:szCs w:val="20"/>
        </w:rPr>
        <w:t xml:space="preserve"> </w:t>
      </w:r>
      <w:r w:rsidR="00567781" w:rsidRPr="00A54C4F">
        <w:rPr>
          <w:rFonts w:asciiTheme="minorHAnsi" w:hAnsiTheme="minorHAnsi" w:cs="Arial"/>
          <w:spacing w:val="-1"/>
          <w:szCs w:val="20"/>
        </w:rPr>
        <w:t>YOUR</w:t>
      </w:r>
      <w:r w:rsidR="00567781" w:rsidRPr="00A54C4F">
        <w:rPr>
          <w:rFonts w:asciiTheme="minorHAnsi" w:hAnsiTheme="minorHAnsi" w:cs="Arial"/>
          <w:spacing w:val="13"/>
          <w:szCs w:val="20"/>
        </w:rPr>
        <w:t xml:space="preserve"> </w:t>
      </w:r>
      <w:r w:rsidR="00567781" w:rsidRPr="00A54C4F">
        <w:rPr>
          <w:rFonts w:asciiTheme="minorHAnsi" w:hAnsiTheme="minorHAnsi" w:cs="Arial"/>
          <w:spacing w:val="-1"/>
          <w:szCs w:val="20"/>
        </w:rPr>
        <w:t>REQUIREMENTS</w:t>
      </w:r>
      <w:r w:rsidR="00567781" w:rsidRPr="00A54C4F">
        <w:rPr>
          <w:rFonts w:asciiTheme="minorHAnsi" w:hAnsiTheme="minorHAnsi" w:cs="Arial"/>
          <w:spacing w:val="13"/>
          <w:szCs w:val="20"/>
        </w:rPr>
        <w:t xml:space="preserve"> </w:t>
      </w:r>
      <w:r w:rsidR="00567781" w:rsidRPr="00A54C4F">
        <w:rPr>
          <w:rFonts w:asciiTheme="minorHAnsi" w:hAnsiTheme="minorHAnsi" w:cs="Arial"/>
          <w:szCs w:val="20"/>
        </w:rPr>
        <w:t>OR</w:t>
      </w:r>
      <w:r w:rsidR="00567781" w:rsidRPr="00A54C4F">
        <w:rPr>
          <w:rFonts w:asciiTheme="minorHAnsi" w:hAnsiTheme="minorHAnsi" w:cs="Arial"/>
          <w:spacing w:val="20"/>
          <w:szCs w:val="20"/>
        </w:rPr>
        <w:t xml:space="preserve"> </w:t>
      </w:r>
      <w:r w:rsidR="00567781" w:rsidRPr="00A54C4F">
        <w:rPr>
          <w:rFonts w:asciiTheme="minorHAnsi" w:hAnsiTheme="minorHAnsi" w:cs="Arial"/>
          <w:spacing w:val="-2"/>
          <w:szCs w:val="20"/>
        </w:rPr>
        <w:t>THAT</w:t>
      </w:r>
      <w:r w:rsidR="00567781" w:rsidRPr="00A54C4F">
        <w:rPr>
          <w:rFonts w:asciiTheme="minorHAnsi" w:hAnsiTheme="minorHAnsi" w:cs="Arial"/>
          <w:spacing w:val="17"/>
          <w:szCs w:val="20"/>
        </w:rPr>
        <w:t xml:space="preserve"> </w:t>
      </w:r>
      <w:r w:rsidR="00567781" w:rsidRPr="00A54C4F">
        <w:rPr>
          <w:rFonts w:asciiTheme="minorHAnsi" w:hAnsiTheme="minorHAnsi" w:cs="Arial"/>
          <w:spacing w:val="-2"/>
          <w:szCs w:val="20"/>
        </w:rPr>
        <w:t>THE</w:t>
      </w:r>
      <w:r w:rsidR="00567781" w:rsidRPr="00A54C4F">
        <w:rPr>
          <w:rFonts w:asciiTheme="minorHAnsi" w:hAnsiTheme="minorHAnsi" w:cs="Arial"/>
          <w:spacing w:val="17"/>
          <w:szCs w:val="20"/>
        </w:rPr>
        <w:t xml:space="preserve"> </w:t>
      </w:r>
      <w:r w:rsidR="00567781" w:rsidRPr="00A54C4F">
        <w:rPr>
          <w:rFonts w:asciiTheme="minorHAnsi" w:hAnsiTheme="minorHAnsi" w:cs="Arial"/>
          <w:spacing w:val="-2"/>
          <w:szCs w:val="20"/>
        </w:rPr>
        <w:t>OPERATION</w:t>
      </w:r>
      <w:r w:rsidR="00567781" w:rsidRPr="00A54C4F">
        <w:rPr>
          <w:rFonts w:asciiTheme="minorHAnsi" w:hAnsiTheme="minorHAnsi" w:cs="Arial"/>
          <w:spacing w:val="27"/>
          <w:szCs w:val="20"/>
        </w:rPr>
        <w:t xml:space="preserve"> </w:t>
      </w:r>
      <w:r w:rsidR="00567781" w:rsidRPr="00A54C4F">
        <w:rPr>
          <w:rFonts w:asciiTheme="minorHAnsi" w:hAnsiTheme="minorHAnsi" w:cs="Arial"/>
          <w:spacing w:val="-1"/>
          <w:szCs w:val="20"/>
        </w:rPr>
        <w:t>THEREOF</w:t>
      </w:r>
      <w:r w:rsidR="00567781" w:rsidRPr="00A54C4F">
        <w:rPr>
          <w:rFonts w:asciiTheme="minorHAnsi" w:hAnsiTheme="minorHAnsi" w:cs="Arial"/>
          <w:spacing w:val="8"/>
          <w:szCs w:val="20"/>
        </w:rPr>
        <w:t xml:space="preserve"> </w:t>
      </w:r>
      <w:r w:rsidR="00567781" w:rsidRPr="00A54C4F">
        <w:rPr>
          <w:rFonts w:asciiTheme="minorHAnsi" w:hAnsiTheme="minorHAnsi" w:cs="Arial"/>
          <w:spacing w:val="-1"/>
          <w:szCs w:val="20"/>
        </w:rPr>
        <w:t>WILL</w:t>
      </w:r>
      <w:r w:rsidR="00567781" w:rsidRPr="00A54C4F">
        <w:rPr>
          <w:rFonts w:asciiTheme="minorHAnsi" w:hAnsiTheme="minorHAnsi" w:cs="Arial"/>
          <w:spacing w:val="8"/>
          <w:szCs w:val="20"/>
        </w:rPr>
        <w:t xml:space="preserve"> </w:t>
      </w:r>
      <w:r w:rsidR="00567781" w:rsidRPr="00A54C4F">
        <w:rPr>
          <w:rFonts w:asciiTheme="minorHAnsi" w:hAnsiTheme="minorHAnsi" w:cs="Arial"/>
          <w:spacing w:val="-3"/>
          <w:szCs w:val="20"/>
        </w:rPr>
        <w:t>BE</w:t>
      </w:r>
      <w:r w:rsidR="00567781" w:rsidRPr="00A54C4F">
        <w:rPr>
          <w:rFonts w:asciiTheme="minorHAnsi" w:hAnsiTheme="minorHAnsi" w:cs="Arial"/>
          <w:spacing w:val="12"/>
          <w:szCs w:val="20"/>
        </w:rPr>
        <w:t xml:space="preserve"> </w:t>
      </w:r>
      <w:r w:rsidR="00567781" w:rsidRPr="00A54C4F">
        <w:rPr>
          <w:rFonts w:asciiTheme="minorHAnsi" w:hAnsiTheme="minorHAnsi" w:cs="Arial"/>
          <w:spacing w:val="-2"/>
          <w:szCs w:val="20"/>
        </w:rPr>
        <w:t>UNINTERRUPTED</w:t>
      </w:r>
      <w:r w:rsidR="00567781" w:rsidRPr="00A54C4F">
        <w:rPr>
          <w:rFonts w:asciiTheme="minorHAnsi" w:hAnsiTheme="minorHAnsi" w:cs="Arial"/>
          <w:spacing w:val="6"/>
          <w:szCs w:val="20"/>
        </w:rPr>
        <w:t xml:space="preserve"> </w:t>
      </w:r>
      <w:r w:rsidR="00567781" w:rsidRPr="00A54C4F">
        <w:rPr>
          <w:rFonts w:asciiTheme="minorHAnsi" w:hAnsiTheme="minorHAnsi" w:cs="Arial"/>
          <w:szCs w:val="20"/>
        </w:rPr>
        <w:t>OR</w:t>
      </w:r>
      <w:r w:rsidR="00567781" w:rsidRPr="00A54C4F">
        <w:rPr>
          <w:rFonts w:asciiTheme="minorHAnsi" w:hAnsiTheme="minorHAnsi" w:cs="Arial"/>
          <w:spacing w:val="6"/>
          <w:szCs w:val="20"/>
        </w:rPr>
        <w:t xml:space="preserve"> </w:t>
      </w:r>
      <w:r w:rsidR="00567781" w:rsidRPr="00A54C4F">
        <w:rPr>
          <w:rFonts w:asciiTheme="minorHAnsi" w:hAnsiTheme="minorHAnsi" w:cs="Arial"/>
          <w:spacing w:val="-1"/>
          <w:szCs w:val="20"/>
        </w:rPr>
        <w:t>ERROR-FREE,</w:t>
      </w:r>
      <w:r w:rsidR="00567781" w:rsidRPr="00A54C4F">
        <w:rPr>
          <w:rFonts w:asciiTheme="minorHAnsi" w:hAnsiTheme="minorHAnsi" w:cs="Arial"/>
          <w:spacing w:val="7"/>
          <w:szCs w:val="20"/>
        </w:rPr>
        <w:t xml:space="preserve"> </w:t>
      </w:r>
      <w:r w:rsidR="00567781" w:rsidRPr="00A54C4F">
        <w:rPr>
          <w:rFonts w:asciiTheme="minorHAnsi" w:hAnsiTheme="minorHAnsi" w:cs="Arial"/>
          <w:szCs w:val="20"/>
        </w:rPr>
        <w:t>OR</w:t>
      </w:r>
      <w:r w:rsidR="00567781" w:rsidRPr="00A54C4F">
        <w:rPr>
          <w:rFonts w:asciiTheme="minorHAnsi" w:hAnsiTheme="minorHAnsi" w:cs="Arial"/>
          <w:spacing w:val="29"/>
          <w:szCs w:val="20"/>
        </w:rPr>
        <w:t xml:space="preserve"> </w:t>
      </w:r>
      <w:r w:rsidR="00567781" w:rsidRPr="00A54C4F">
        <w:rPr>
          <w:rFonts w:asciiTheme="minorHAnsi" w:hAnsiTheme="minorHAnsi" w:cs="Arial"/>
          <w:spacing w:val="-2"/>
          <w:szCs w:val="20"/>
        </w:rPr>
        <w:t>THAT</w:t>
      </w:r>
      <w:r w:rsidR="00567781" w:rsidRPr="00A54C4F">
        <w:rPr>
          <w:rFonts w:asciiTheme="minorHAnsi" w:hAnsiTheme="minorHAnsi" w:cs="Arial"/>
          <w:spacing w:val="1"/>
          <w:szCs w:val="20"/>
        </w:rPr>
        <w:t xml:space="preserve"> </w:t>
      </w:r>
      <w:r w:rsidR="00567781" w:rsidRPr="00A54C4F">
        <w:rPr>
          <w:rFonts w:asciiTheme="minorHAnsi" w:hAnsiTheme="minorHAnsi" w:cs="Arial"/>
          <w:spacing w:val="-1"/>
          <w:szCs w:val="20"/>
        </w:rPr>
        <w:t>ALL</w:t>
      </w:r>
      <w:r w:rsidR="00567781" w:rsidRPr="00A54C4F">
        <w:rPr>
          <w:rFonts w:asciiTheme="minorHAnsi" w:hAnsiTheme="minorHAnsi" w:cs="Arial"/>
          <w:spacing w:val="45"/>
          <w:szCs w:val="20"/>
        </w:rPr>
        <w:t xml:space="preserve"> </w:t>
      </w:r>
      <w:r w:rsidR="00567781" w:rsidRPr="00A54C4F">
        <w:rPr>
          <w:rFonts w:asciiTheme="minorHAnsi" w:hAnsiTheme="minorHAnsi" w:cs="Arial"/>
          <w:spacing w:val="-1"/>
          <w:szCs w:val="20"/>
        </w:rPr>
        <w:t>ERRORS</w:t>
      </w:r>
      <w:r w:rsidR="00567781" w:rsidRPr="00A54C4F">
        <w:rPr>
          <w:rFonts w:asciiTheme="minorHAnsi" w:hAnsiTheme="minorHAnsi" w:cs="Arial"/>
          <w:spacing w:val="1"/>
          <w:szCs w:val="20"/>
        </w:rPr>
        <w:t xml:space="preserve"> </w:t>
      </w:r>
      <w:r w:rsidR="00567781" w:rsidRPr="00A54C4F">
        <w:rPr>
          <w:rFonts w:asciiTheme="minorHAnsi" w:hAnsiTheme="minorHAnsi" w:cs="Arial"/>
          <w:spacing w:val="-3"/>
          <w:szCs w:val="20"/>
        </w:rPr>
        <w:t>WILL</w:t>
      </w:r>
      <w:r w:rsidR="00567781" w:rsidRPr="00A54C4F">
        <w:rPr>
          <w:rFonts w:asciiTheme="minorHAnsi" w:hAnsiTheme="minorHAnsi" w:cs="Arial"/>
          <w:spacing w:val="4"/>
          <w:szCs w:val="20"/>
        </w:rPr>
        <w:t xml:space="preserve"> </w:t>
      </w:r>
      <w:r w:rsidR="00567781" w:rsidRPr="00A54C4F">
        <w:rPr>
          <w:rFonts w:asciiTheme="minorHAnsi" w:hAnsiTheme="minorHAnsi" w:cs="Arial"/>
          <w:spacing w:val="-3"/>
          <w:szCs w:val="20"/>
        </w:rPr>
        <w:t>BE</w:t>
      </w:r>
      <w:r w:rsidR="00567781" w:rsidRPr="00A54C4F">
        <w:rPr>
          <w:rFonts w:asciiTheme="minorHAnsi" w:hAnsiTheme="minorHAnsi" w:cs="Arial"/>
          <w:spacing w:val="5"/>
          <w:szCs w:val="20"/>
        </w:rPr>
        <w:t xml:space="preserve"> </w:t>
      </w:r>
      <w:r w:rsidR="00567781" w:rsidRPr="00A54C4F">
        <w:rPr>
          <w:rFonts w:asciiTheme="minorHAnsi" w:hAnsiTheme="minorHAnsi" w:cs="Arial"/>
          <w:spacing w:val="-2"/>
          <w:szCs w:val="20"/>
        </w:rPr>
        <w:t>CORRECTED.</w:t>
      </w:r>
      <w:r w:rsidR="00567781" w:rsidRPr="00A54C4F">
        <w:rPr>
          <w:rFonts w:asciiTheme="minorHAnsi" w:hAnsiTheme="minorHAnsi" w:cs="Arial"/>
          <w:spacing w:val="3"/>
          <w:szCs w:val="20"/>
        </w:rPr>
        <w:t xml:space="preserve"> </w:t>
      </w:r>
      <w:r w:rsidR="00567781" w:rsidRPr="00A54C4F">
        <w:rPr>
          <w:rFonts w:asciiTheme="minorHAnsi" w:hAnsiTheme="minorHAnsi" w:cs="Arial"/>
          <w:szCs w:val="20"/>
          <w:lang w:eastAsia="en-GB"/>
        </w:rPr>
        <w:t>NVIDIA does not warrant or assume responsibility for the accuracy or completeness of any information, text, graphics, links or other items contained within the SOFTWARE.</w:t>
      </w:r>
    </w:p>
    <w:p w14:paraId="4DD09769" w14:textId="77777777" w:rsidR="00F92A89" w:rsidRPr="001861BB" w:rsidRDefault="00F92A89" w:rsidP="009E0A9D">
      <w:pPr>
        <w:pStyle w:val="BodyText"/>
        <w:widowControl w:val="0"/>
        <w:tabs>
          <w:tab w:val="left" w:pos="0"/>
          <w:tab w:val="left" w:pos="360"/>
        </w:tabs>
        <w:spacing w:after="0"/>
        <w:ind w:firstLine="0"/>
        <w:jc w:val="both"/>
        <w:rPr>
          <w:rFonts w:asciiTheme="minorHAnsi" w:hAnsiTheme="minorHAnsi" w:cs="Arial"/>
          <w:spacing w:val="-2"/>
          <w:szCs w:val="20"/>
        </w:rPr>
      </w:pPr>
    </w:p>
    <w:p w14:paraId="714D2F0C" w14:textId="5ACE2A16" w:rsidR="008132F4" w:rsidRPr="008132F4" w:rsidRDefault="00A54C4F" w:rsidP="008132F4">
      <w:pPr>
        <w:pStyle w:val="BodyText"/>
        <w:widowControl w:val="0"/>
        <w:tabs>
          <w:tab w:val="left" w:pos="270"/>
          <w:tab w:val="left" w:pos="349"/>
          <w:tab w:val="left" w:pos="630"/>
          <w:tab w:val="left" w:pos="720"/>
        </w:tabs>
        <w:spacing w:after="0"/>
        <w:ind w:firstLine="0"/>
        <w:jc w:val="both"/>
        <w:rPr>
          <w:rFonts w:asciiTheme="minorHAnsi" w:hAnsiTheme="minorHAnsi" w:cs="Arial"/>
          <w:spacing w:val="-2"/>
          <w:szCs w:val="20"/>
        </w:rPr>
      </w:pPr>
      <w:r>
        <w:rPr>
          <w:rFonts w:asciiTheme="minorHAnsi" w:hAnsiTheme="minorHAnsi" w:cs="Arial"/>
          <w:b/>
          <w:spacing w:val="-2"/>
          <w:szCs w:val="20"/>
        </w:rPr>
        <w:t>LIMITATIONS</w:t>
      </w:r>
      <w:r>
        <w:rPr>
          <w:rFonts w:asciiTheme="minorHAnsi" w:hAnsiTheme="minorHAnsi" w:cs="Arial"/>
          <w:b/>
          <w:spacing w:val="-3"/>
          <w:szCs w:val="20"/>
        </w:rPr>
        <w:t xml:space="preserve"> </w:t>
      </w:r>
      <w:r>
        <w:rPr>
          <w:rFonts w:asciiTheme="minorHAnsi" w:hAnsiTheme="minorHAnsi" w:cs="Arial"/>
          <w:b/>
          <w:szCs w:val="20"/>
        </w:rPr>
        <w:t>OF</w:t>
      </w:r>
      <w:r>
        <w:rPr>
          <w:rFonts w:asciiTheme="minorHAnsi" w:hAnsiTheme="minorHAnsi" w:cs="Arial"/>
          <w:b/>
          <w:spacing w:val="-4"/>
          <w:szCs w:val="20"/>
        </w:rPr>
        <w:t xml:space="preserve"> </w:t>
      </w:r>
      <w:r>
        <w:rPr>
          <w:rFonts w:asciiTheme="minorHAnsi" w:hAnsiTheme="minorHAnsi" w:cs="Arial"/>
          <w:b/>
          <w:spacing w:val="-2"/>
          <w:szCs w:val="20"/>
        </w:rPr>
        <w:t>LIABILITY</w:t>
      </w:r>
      <w:r w:rsidR="00F06FCD">
        <w:rPr>
          <w:rFonts w:asciiTheme="minorHAnsi" w:hAnsiTheme="minorHAnsi" w:cs="Arial"/>
          <w:spacing w:val="-2"/>
          <w:szCs w:val="20"/>
        </w:rPr>
        <w:t xml:space="preserve">. </w:t>
      </w:r>
      <w:bookmarkStart w:id="16" w:name="_Hlk34056605"/>
      <w:r w:rsidR="00F06FCD">
        <w:rPr>
          <w:rFonts w:asciiTheme="minorHAnsi" w:hAnsiTheme="minorHAnsi" w:cs="Arial"/>
          <w:spacing w:val="-2"/>
          <w:szCs w:val="20"/>
        </w:rPr>
        <w:t xml:space="preserve">TO THE MAXIMUM EXTENT PERMITTED BY LAW, </w:t>
      </w:r>
      <w:r w:rsidR="00F06FCD">
        <w:rPr>
          <w:rFonts w:asciiTheme="minorHAnsi" w:hAnsiTheme="minorHAnsi"/>
          <w:szCs w:val="20"/>
        </w:rPr>
        <w:t xml:space="preserve">NVIDIA AND ITS AFFILIATES SHALL NOT BE LIABLE </w:t>
      </w:r>
      <w:r w:rsidR="00F06FCD">
        <w:rPr>
          <w:rFonts w:asciiTheme="minorHAnsi" w:hAnsiTheme="minorHAnsi"/>
          <w:szCs w:val="20"/>
        </w:rPr>
        <w:lastRenderedPageBreak/>
        <w:t xml:space="preserve">FOR ANY SPECIAL, INCIDENTAL, PUNITIVE OR CONSEQUENTIAL DAMAGES, OR ANY LOST PROFITS, LOSS OF USE, LOSS OF DATA OR LOSS OF GOODWILL, OR THE COSTS OF </w:t>
      </w:r>
      <w:r w:rsidR="00F06FCD" w:rsidRPr="002C42F0">
        <w:rPr>
          <w:rFonts w:asciiTheme="minorHAnsi" w:hAnsiTheme="minorHAnsi"/>
          <w:szCs w:val="20"/>
        </w:rPr>
        <w:t xml:space="preserve">PROCURING SUBSTITUTE PRODUCTS, ARISING OUT OF OR IN CONNECTION WITH </w:t>
      </w:r>
      <w:r w:rsidR="00E724CE" w:rsidRPr="002C42F0">
        <w:rPr>
          <w:rFonts w:asciiTheme="minorHAnsi" w:hAnsiTheme="minorHAnsi"/>
          <w:szCs w:val="20"/>
        </w:rPr>
        <w:t xml:space="preserve">THIS </w:t>
      </w:r>
      <w:r w:rsidR="00567781">
        <w:rPr>
          <w:rFonts w:asciiTheme="minorHAnsi" w:hAnsiTheme="minorHAnsi"/>
          <w:szCs w:val="20"/>
        </w:rPr>
        <w:t>LICENSE</w:t>
      </w:r>
      <w:r w:rsidR="00F06FCD" w:rsidRPr="002C42F0">
        <w:rPr>
          <w:rFonts w:asciiTheme="minorHAnsi" w:hAnsiTheme="minorHAnsi"/>
          <w:szCs w:val="20"/>
        </w:rPr>
        <w:t xml:space="preserve"> OR THE USE OR PERFORMANCE OF THE </w:t>
      </w:r>
      <w:r w:rsidR="00277053" w:rsidRPr="00B30C2A">
        <w:rPr>
          <w:rFonts w:asciiTheme="minorHAnsi" w:hAnsiTheme="minorHAnsi" w:cs="Arial"/>
          <w:spacing w:val="-2"/>
          <w:szCs w:val="20"/>
        </w:rPr>
        <w:t>SOFTWARE</w:t>
      </w:r>
      <w:r w:rsidR="00F06FCD" w:rsidRPr="002C42F0">
        <w:rPr>
          <w:rFonts w:asciiTheme="minorHAnsi" w:hAnsiTheme="minorHAnsi"/>
          <w:szCs w:val="20"/>
        </w:rPr>
        <w:t xml:space="preserve">, WHETHER SUCH LIABILITY ARISES FROM ANY CLAIM BASED UPON BREACH OF CONTRACT, BREACH OF WARRANTY, TORT (INCLUDING NEGLIGENCE), PRODUCT LIABILITY OR ANY OTHER CAUSE OF ACTION OR </w:t>
      </w:r>
      <w:r w:rsidR="00F06FCD" w:rsidRPr="002C42F0">
        <w:rPr>
          <w:rFonts w:asciiTheme="minorHAnsi" w:hAnsiTheme="minorHAnsi" w:cs="Arial"/>
          <w:spacing w:val="-1"/>
          <w:szCs w:val="20"/>
        </w:rPr>
        <w:t xml:space="preserve">THEORY OF </w:t>
      </w:r>
      <w:r w:rsidR="008132F4" w:rsidRPr="002C42F0">
        <w:rPr>
          <w:rFonts w:asciiTheme="minorHAnsi" w:hAnsiTheme="minorHAnsi" w:cs="Arial"/>
          <w:spacing w:val="-1"/>
          <w:szCs w:val="20"/>
        </w:rPr>
        <w:t>LIABILITY</w:t>
      </w:r>
      <w:r w:rsidR="008132F4">
        <w:rPr>
          <w:szCs w:val="20"/>
        </w:rPr>
        <w:t>, AND EVEN IF THE PARTY HAS PREVIOUSLY BEEN ADVISED OF, OR COULD REASONABLY HAVE FORESEEN, THE POSSIBILITY OF SUCH DAMAGES</w:t>
      </w:r>
      <w:r w:rsidR="00F06FCD" w:rsidRPr="002C42F0">
        <w:rPr>
          <w:rFonts w:asciiTheme="minorHAnsi" w:hAnsiTheme="minorHAnsi"/>
          <w:szCs w:val="20"/>
        </w:rPr>
        <w:t>.</w:t>
      </w:r>
      <w:r w:rsidR="008132F4">
        <w:rPr>
          <w:rFonts w:asciiTheme="minorHAnsi" w:hAnsiTheme="minorHAnsi"/>
          <w:szCs w:val="20"/>
        </w:rPr>
        <w:t xml:space="preserve"> </w:t>
      </w:r>
      <w:r w:rsidR="00F06FCD" w:rsidRPr="002C42F0">
        <w:rPr>
          <w:rFonts w:asciiTheme="minorHAnsi" w:hAnsiTheme="minorHAnsi"/>
          <w:szCs w:val="20"/>
        </w:rPr>
        <w:t xml:space="preserve">IN NO EVENT WILL NVIDIA’S AND ITS AFFILIATES TOTAL CUMULATIVE LIABILITY UNDER OR ARISING OUT OF </w:t>
      </w:r>
      <w:r w:rsidR="00E724CE" w:rsidRPr="002C42F0">
        <w:rPr>
          <w:rFonts w:asciiTheme="minorHAnsi" w:hAnsiTheme="minorHAnsi"/>
          <w:szCs w:val="20"/>
        </w:rPr>
        <w:t>THIS</w:t>
      </w:r>
      <w:r w:rsidR="008132F4">
        <w:rPr>
          <w:rFonts w:asciiTheme="minorHAnsi" w:hAnsiTheme="minorHAnsi"/>
          <w:szCs w:val="20"/>
        </w:rPr>
        <w:t xml:space="preserve"> LICENSE</w:t>
      </w:r>
      <w:r w:rsidR="00F06FCD" w:rsidRPr="002C42F0">
        <w:rPr>
          <w:rFonts w:asciiTheme="minorHAnsi" w:hAnsiTheme="minorHAnsi"/>
          <w:szCs w:val="20"/>
        </w:rPr>
        <w:t xml:space="preserve"> EXCEED </w:t>
      </w:r>
      <w:r w:rsidR="00F06FCD" w:rsidRPr="002C42F0">
        <w:rPr>
          <w:rFonts w:asciiTheme="minorHAnsi" w:hAnsiTheme="minorHAnsi" w:cs="Arial"/>
          <w:spacing w:val="-2"/>
          <w:szCs w:val="20"/>
        </w:rPr>
        <w:t>US$10.00</w:t>
      </w:r>
      <w:r w:rsidR="00F06FCD" w:rsidRPr="002C42F0">
        <w:rPr>
          <w:rFonts w:asciiTheme="minorHAnsi" w:hAnsiTheme="minorHAnsi"/>
          <w:szCs w:val="20"/>
        </w:rPr>
        <w:t>. THE NATURE OF THE LIABILITY</w:t>
      </w:r>
      <w:r w:rsidR="00B12780" w:rsidRPr="002C42F0">
        <w:rPr>
          <w:rFonts w:asciiTheme="minorHAnsi" w:hAnsiTheme="minorHAnsi"/>
          <w:szCs w:val="20"/>
        </w:rPr>
        <w:t xml:space="preserve"> OR</w:t>
      </w:r>
      <w:r w:rsidR="00F06FCD" w:rsidRPr="002C42F0">
        <w:rPr>
          <w:rFonts w:asciiTheme="minorHAnsi" w:hAnsiTheme="minorHAnsi"/>
          <w:szCs w:val="20"/>
        </w:rPr>
        <w:t xml:space="preserve"> THE NUMBER OF CLAIMS OR SUITS SHALL NOT ENLARGE OR EXTEND THIS LIMIT.</w:t>
      </w:r>
      <w:r w:rsidR="00F06FCD">
        <w:rPr>
          <w:rFonts w:asciiTheme="minorHAnsi" w:hAnsiTheme="minorHAnsi"/>
          <w:szCs w:val="20"/>
        </w:rPr>
        <w:t xml:space="preserve"> </w:t>
      </w:r>
    </w:p>
    <w:bookmarkEnd w:id="16"/>
    <w:p w14:paraId="2450E67A" w14:textId="77777777" w:rsidR="008132F4" w:rsidRDefault="008132F4" w:rsidP="00A54C4F">
      <w:pPr>
        <w:pStyle w:val="BodyText"/>
        <w:widowControl w:val="0"/>
        <w:tabs>
          <w:tab w:val="left" w:pos="0"/>
        </w:tabs>
        <w:spacing w:after="0"/>
        <w:ind w:firstLine="0"/>
        <w:jc w:val="both"/>
        <w:rPr>
          <w:rFonts w:asciiTheme="minorHAnsi" w:hAnsiTheme="minorHAnsi" w:cs="Arial"/>
          <w:b/>
          <w:spacing w:val="-2"/>
          <w:szCs w:val="20"/>
        </w:rPr>
      </w:pPr>
    </w:p>
    <w:p w14:paraId="2094896F" w14:textId="3912E110" w:rsidR="00F06FCD" w:rsidRPr="00A54C4F" w:rsidRDefault="00A54C4F" w:rsidP="00A54C4F">
      <w:pPr>
        <w:pStyle w:val="BodyText"/>
        <w:widowControl w:val="0"/>
        <w:tabs>
          <w:tab w:val="left" w:pos="0"/>
        </w:tabs>
        <w:spacing w:after="0"/>
        <w:ind w:firstLine="0"/>
        <w:jc w:val="both"/>
        <w:rPr>
          <w:rFonts w:asciiTheme="minorHAnsi" w:hAnsiTheme="minorHAnsi" w:cs="Arial"/>
          <w:b/>
          <w:szCs w:val="20"/>
        </w:rPr>
      </w:pPr>
      <w:r>
        <w:rPr>
          <w:rFonts w:asciiTheme="minorHAnsi" w:hAnsiTheme="minorHAnsi" w:cs="Arial"/>
          <w:b/>
          <w:spacing w:val="-2"/>
          <w:szCs w:val="20"/>
        </w:rPr>
        <w:t>TERMINATION</w:t>
      </w:r>
      <w:r w:rsidR="00F06FCD">
        <w:rPr>
          <w:rFonts w:asciiTheme="minorHAnsi" w:hAnsiTheme="minorHAnsi" w:cs="Arial"/>
          <w:spacing w:val="-2"/>
          <w:szCs w:val="20"/>
        </w:rPr>
        <w:t>.</w:t>
      </w:r>
      <w:r w:rsidR="00E724CE">
        <w:rPr>
          <w:rFonts w:asciiTheme="minorHAnsi" w:hAnsiTheme="minorHAnsi" w:cs="Arial"/>
          <w:b/>
          <w:szCs w:val="20"/>
        </w:rPr>
        <w:t xml:space="preserve"> </w:t>
      </w:r>
      <w:bookmarkStart w:id="17" w:name="_Hlk510785627"/>
      <w:r w:rsidR="0037654F" w:rsidRPr="00A3600A">
        <w:rPr>
          <w:rFonts w:asciiTheme="minorHAnsi" w:hAnsiTheme="minorHAnsi"/>
          <w:szCs w:val="20"/>
        </w:rPr>
        <w:t xml:space="preserve">Your rights under this </w:t>
      </w:r>
      <w:r w:rsidR="0037654F">
        <w:rPr>
          <w:rFonts w:asciiTheme="minorHAnsi" w:hAnsiTheme="minorHAnsi"/>
          <w:szCs w:val="20"/>
        </w:rPr>
        <w:t>license</w:t>
      </w:r>
      <w:r w:rsidR="0037654F" w:rsidRPr="00A3600A">
        <w:rPr>
          <w:rFonts w:asciiTheme="minorHAnsi" w:eastAsia="Times New Roman" w:hAnsiTheme="minorHAnsi" w:cs="Arial"/>
          <w:color w:val="000000" w:themeColor="text1"/>
          <w:szCs w:val="20"/>
        </w:rPr>
        <w:t xml:space="preserve"> will</w:t>
      </w:r>
      <w:r w:rsidR="0037654F" w:rsidRPr="00A3600A">
        <w:rPr>
          <w:rFonts w:asciiTheme="minorHAnsi" w:hAnsiTheme="minorHAnsi"/>
          <w:szCs w:val="20"/>
        </w:rPr>
        <w:t xml:space="preserve"> terminate automatically without notice from NVIDIA if you fail to comply with </w:t>
      </w:r>
      <w:r w:rsidR="0037654F">
        <w:rPr>
          <w:rFonts w:asciiTheme="minorHAnsi" w:hAnsiTheme="minorHAnsi"/>
          <w:szCs w:val="20"/>
        </w:rPr>
        <w:t xml:space="preserve">any </w:t>
      </w:r>
      <w:r w:rsidR="0037654F" w:rsidRPr="00A3600A">
        <w:rPr>
          <w:rFonts w:asciiTheme="minorHAnsi" w:hAnsiTheme="minorHAnsi"/>
          <w:szCs w:val="20"/>
        </w:rPr>
        <w:t xml:space="preserve">term of this </w:t>
      </w:r>
      <w:r w:rsidR="0037654F">
        <w:rPr>
          <w:rFonts w:asciiTheme="minorHAnsi" w:hAnsiTheme="minorHAnsi"/>
          <w:szCs w:val="20"/>
        </w:rPr>
        <w:t>license</w:t>
      </w:r>
      <w:r w:rsidR="0037654F">
        <w:rPr>
          <w:rFonts w:asciiTheme="minorHAnsi" w:hAnsiTheme="minorHAnsi" w:cs="Arial"/>
          <w:spacing w:val="-2"/>
          <w:szCs w:val="20"/>
        </w:rPr>
        <w:t xml:space="preserve"> </w:t>
      </w:r>
      <w:r w:rsidR="00437706">
        <w:rPr>
          <w:rFonts w:asciiTheme="minorHAnsi" w:hAnsiTheme="minorHAnsi" w:cs="Arial"/>
          <w:spacing w:val="-2"/>
          <w:szCs w:val="20"/>
        </w:rPr>
        <w:t xml:space="preserve">or </w:t>
      </w:r>
      <w:r w:rsidR="0037654F">
        <w:rPr>
          <w:rFonts w:asciiTheme="minorHAnsi" w:hAnsiTheme="minorHAnsi" w:cs="Arial"/>
          <w:spacing w:val="-2"/>
          <w:szCs w:val="20"/>
        </w:rPr>
        <w:t>if</w:t>
      </w:r>
      <w:r w:rsidR="00F06FCD" w:rsidRPr="00E724CE">
        <w:rPr>
          <w:rFonts w:asciiTheme="minorHAnsi" w:hAnsiTheme="minorHAnsi" w:cs="Arial"/>
          <w:spacing w:val="-2"/>
          <w:szCs w:val="20"/>
        </w:rPr>
        <w:t xml:space="preserve"> you </w:t>
      </w:r>
      <w:r w:rsidR="00F06FCD" w:rsidRPr="00557041">
        <w:rPr>
          <w:rFonts w:asciiTheme="minorHAnsi" w:hAnsiTheme="minorHAnsi" w:cs="Arial"/>
          <w:spacing w:val="-2"/>
          <w:szCs w:val="20"/>
        </w:rPr>
        <w:t xml:space="preserve">commence or participate in any legal proceeding against NVIDIA with respect to the </w:t>
      </w:r>
      <w:r w:rsidR="00B875EA">
        <w:rPr>
          <w:rFonts w:asciiTheme="minorHAnsi" w:hAnsiTheme="minorHAnsi" w:cs="Arial"/>
          <w:spacing w:val="-2"/>
          <w:szCs w:val="20"/>
        </w:rPr>
        <w:t>SOFTWARE</w:t>
      </w:r>
      <w:r w:rsidR="00F06FCD" w:rsidRPr="00557041">
        <w:rPr>
          <w:rFonts w:asciiTheme="minorHAnsi" w:hAnsiTheme="minorHAnsi" w:cs="Arial"/>
          <w:spacing w:val="-2"/>
          <w:szCs w:val="20"/>
        </w:rPr>
        <w:t>.</w:t>
      </w:r>
      <w:r w:rsidR="00F06FCD" w:rsidRPr="004E039C">
        <w:rPr>
          <w:rFonts w:asciiTheme="minorHAnsi" w:hAnsiTheme="minorHAnsi" w:cs="Arial"/>
          <w:spacing w:val="-2"/>
          <w:szCs w:val="20"/>
        </w:rPr>
        <w:t xml:space="preserve"> </w:t>
      </w:r>
      <w:bookmarkStart w:id="18" w:name="_Hlk510785892"/>
      <w:bookmarkEnd w:id="17"/>
      <w:r w:rsidR="00567781">
        <w:rPr>
          <w:rFonts w:asciiTheme="minorHAnsi" w:hAnsiTheme="minorHAnsi" w:cs="Arial"/>
          <w:spacing w:val="-2"/>
          <w:szCs w:val="20"/>
        </w:rPr>
        <w:t xml:space="preserve"> </w:t>
      </w:r>
      <w:r w:rsidR="00F06FCD" w:rsidRPr="00E724CE">
        <w:rPr>
          <w:rFonts w:asciiTheme="minorHAnsi" w:hAnsiTheme="minorHAnsi"/>
          <w:szCs w:val="20"/>
        </w:rPr>
        <w:t xml:space="preserve">Upon any </w:t>
      </w:r>
      <w:r w:rsidR="00F06FCD" w:rsidRPr="002C42F0">
        <w:rPr>
          <w:rFonts w:asciiTheme="minorHAnsi" w:hAnsiTheme="minorHAnsi"/>
          <w:szCs w:val="20"/>
        </w:rPr>
        <w:t xml:space="preserve">termination of </w:t>
      </w:r>
      <w:r w:rsidR="0034314A" w:rsidRPr="002C42F0">
        <w:rPr>
          <w:rFonts w:asciiTheme="minorHAnsi" w:hAnsiTheme="minorHAnsi"/>
          <w:szCs w:val="20"/>
        </w:rPr>
        <w:t xml:space="preserve">this </w:t>
      </w:r>
      <w:r w:rsidR="00567781">
        <w:rPr>
          <w:rFonts w:asciiTheme="minorHAnsi" w:hAnsiTheme="minorHAnsi"/>
          <w:szCs w:val="20"/>
        </w:rPr>
        <w:t>license</w:t>
      </w:r>
      <w:r w:rsidR="00F06FCD" w:rsidRPr="002C42F0">
        <w:rPr>
          <w:rFonts w:asciiTheme="minorHAnsi" w:hAnsiTheme="minorHAnsi"/>
          <w:szCs w:val="20"/>
        </w:rPr>
        <w:t>, you</w:t>
      </w:r>
      <w:r w:rsidR="00B01B09" w:rsidRPr="002C42F0">
        <w:rPr>
          <w:rFonts w:asciiTheme="minorHAnsi" w:hAnsiTheme="minorHAnsi"/>
          <w:szCs w:val="20"/>
        </w:rPr>
        <w:t xml:space="preserve"> agree to</w:t>
      </w:r>
      <w:r w:rsidR="00F06FCD" w:rsidRPr="002C42F0">
        <w:rPr>
          <w:rFonts w:asciiTheme="minorHAnsi" w:hAnsiTheme="minorHAnsi"/>
          <w:szCs w:val="20"/>
        </w:rPr>
        <w:t xml:space="preserve"> promptly discontinue use of the </w:t>
      </w:r>
      <w:r w:rsidR="00B875EA">
        <w:rPr>
          <w:rFonts w:asciiTheme="minorHAnsi" w:hAnsiTheme="minorHAnsi"/>
          <w:szCs w:val="20"/>
        </w:rPr>
        <w:t>SOFTWARE</w:t>
      </w:r>
      <w:r w:rsidR="00F06FCD" w:rsidRPr="002C42F0">
        <w:rPr>
          <w:rFonts w:asciiTheme="minorHAnsi" w:hAnsiTheme="minorHAnsi"/>
          <w:szCs w:val="20"/>
        </w:rPr>
        <w:t xml:space="preserve"> and destroy all copies in your possession or control</w:t>
      </w:r>
      <w:r w:rsidR="009E0A9D" w:rsidRPr="002C42F0">
        <w:rPr>
          <w:rFonts w:asciiTheme="minorHAnsi" w:hAnsiTheme="minorHAnsi"/>
          <w:szCs w:val="20"/>
        </w:rPr>
        <w:t xml:space="preserve">. </w:t>
      </w:r>
      <w:r w:rsidR="0071205D">
        <w:rPr>
          <w:rFonts w:asciiTheme="minorHAnsi" w:hAnsiTheme="minorHAnsi"/>
          <w:szCs w:val="20"/>
        </w:rPr>
        <w:t>All</w:t>
      </w:r>
      <w:r w:rsidR="00F06FCD" w:rsidRPr="00E724CE">
        <w:rPr>
          <w:rFonts w:asciiTheme="minorHAnsi" w:hAnsiTheme="minorHAnsi"/>
          <w:szCs w:val="20"/>
        </w:rPr>
        <w:t xml:space="preserve"> provisions </w:t>
      </w:r>
      <w:r w:rsidR="0071205D">
        <w:rPr>
          <w:rFonts w:asciiTheme="minorHAnsi" w:hAnsiTheme="minorHAnsi"/>
          <w:szCs w:val="20"/>
        </w:rPr>
        <w:t xml:space="preserve">of this license will </w:t>
      </w:r>
      <w:r w:rsidR="00F06FCD" w:rsidRPr="00E724CE">
        <w:rPr>
          <w:rFonts w:asciiTheme="minorHAnsi" w:hAnsiTheme="minorHAnsi"/>
          <w:szCs w:val="20"/>
        </w:rPr>
        <w:t xml:space="preserve">survive </w:t>
      </w:r>
      <w:r w:rsidR="00C538E8" w:rsidRPr="00B30C2A">
        <w:rPr>
          <w:rFonts w:asciiTheme="minorHAnsi" w:hAnsiTheme="minorHAnsi"/>
          <w:szCs w:val="20"/>
        </w:rPr>
        <w:t xml:space="preserve">termination, </w:t>
      </w:r>
      <w:r w:rsidR="00F06FCD" w:rsidRPr="00E724CE">
        <w:rPr>
          <w:rFonts w:asciiTheme="minorHAnsi" w:hAnsiTheme="minorHAnsi"/>
          <w:szCs w:val="20"/>
        </w:rPr>
        <w:t>except for the license grant</w:t>
      </w:r>
      <w:r w:rsidR="00F30ACF">
        <w:rPr>
          <w:rFonts w:asciiTheme="minorHAnsi" w:hAnsiTheme="minorHAnsi"/>
          <w:szCs w:val="20"/>
        </w:rPr>
        <w:t>ed to you</w:t>
      </w:r>
      <w:r w:rsidR="00F06FCD" w:rsidRPr="00E724CE">
        <w:rPr>
          <w:rFonts w:asciiTheme="minorHAnsi" w:hAnsiTheme="minorHAnsi"/>
          <w:szCs w:val="20"/>
        </w:rPr>
        <w:t xml:space="preserve">. </w:t>
      </w:r>
    </w:p>
    <w:bookmarkEnd w:id="18"/>
    <w:p w14:paraId="446F6C91" w14:textId="77777777" w:rsidR="009E0A9D" w:rsidRPr="00A54C4F" w:rsidRDefault="009E0A9D" w:rsidP="009E0A9D">
      <w:pPr>
        <w:pStyle w:val="BodyText"/>
        <w:widowControl w:val="0"/>
        <w:tabs>
          <w:tab w:val="left" w:pos="0"/>
          <w:tab w:val="left" w:pos="360"/>
        </w:tabs>
        <w:spacing w:after="0"/>
        <w:ind w:firstLine="0"/>
        <w:jc w:val="both"/>
        <w:rPr>
          <w:rFonts w:asciiTheme="minorHAnsi" w:hAnsiTheme="minorHAnsi" w:cs="Arial"/>
          <w:b/>
          <w:szCs w:val="20"/>
          <w:u w:val="single"/>
        </w:rPr>
      </w:pPr>
    </w:p>
    <w:p w14:paraId="3EF5CE0D" w14:textId="4F435173" w:rsidR="0037654F" w:rsidRPr="0037654F" w:rsidRDefault="00567781" w:rsidP="0037654F">
      <w:pPr>
        <w:jc w:val="both"/>
      </w:pPr>
      <w:r w:rsidRPr="00A54C4F">
        <w:rPr>
          <w:rFonts w:asciiTheme="minorHAnsi" w:hAnsiTheme="minorHAnsi" w:cs="Arial"/>
          <w:b/>
          <w:bCs/>
          <w:szCs w:val="20"/>
          <w:lang w:eastAsia="en-GB"/>
        </w:rPr>
        <w:t xml:space="preserve">APPLICABLE LAW; </w:t>
      </w:r>
      <w:r w:rsidR="0037654F">
        <w:rPr>
          <w:rFonts w:asciiTheme="minorHAnsi" w:hAnsiTheme="minorHAnsi" w:cs="Arial"/>
          <w:b/>
          <w:bCs/>
          <w:szCs w:val="20"/>
          <w:lang w:eastAsia="en-GB"/>
        </w:rPr>
        <w:t>DISPUTE RESOLUTION</w:t>
      </w:r>
      <w:r w:rsidRPr="00A54C4F">
        <w:rPr>
          <w:rFonts w:asciiTheme="minorHAnsi" w:hAnsiTheme="minorHAnsi" w:cs="Arial"/>
          <w:b/>
          <w:bCs/>
          <w:szCs w:val="20"/>
          <w:lang w:eastAsia="en-GB"/>
        </w:rPr>
        <w:t>; INJUNCTIVE RELIEF.</w:t>
      </w:r>
      <w:r w:rsidRPr="00C47FC4">
        <w:rPr>
          <w:rFonts w:asciiTheme="minorHAnsi" w:hAnsiTheme="minorHAnsi" w:cs="Arial"/>
          <w:szCs w:val="20"/>
          <w:lang w:eastAsia="en-GB"/>
        </w:rPr>
        <w:t xml:space="preserve"> </w:t>
      </w:r>
      <w:r w:rsidR="0037654F" w:rsidRPr="00A3600A">
        <w:rPr>
          <w:rFonts w:asciiTheme="minorHAnsi" w:hAnsiTheme="minorHAnsi" w:cs="Arial"/>
          <w:spacing w:val="-2"/>
          <w:szCs w:val="20"/>
        </w:rPr>
        <w:t xml:space="preserve">This </w:t>
      </w:r>
      <w:r w:rsidR="0037654F">
        <w:rPr>
          <w:rFonts w:asciiTheme="minorHAnsi" w:hAnsiTheme="minorHAnsi" w:cs="Arial"/>
          <w:spacing w:val="-2"/>
          <w:szCs w:val="20"/>
        </w:rPr>
        <w:t>license</w:t>
      </w:r>
      <w:r w:rsidR="0037654F" w:rsidRPr="00A3600A">
        <w:rPr>
          <w:rFonts w:asciiTheme="minorHAnsi" w:hAnsiTheme="minorHAnsi" w:cs="Arial"/>
          <w:spacing w:val="-2"/>
          <w:szCs w:val="20"/>
        </w:rPr>
        <w:t xml:space="preserve"> gives you specific legal rights. You may also have other rights which vary from state to state, and jurisdiction to jurisdiction. </w:t>
      </w:r>
      <w:r w:rsidR="0037654F">
        <w:rPr>
          <w:rFonts w:asciiTheme="minorHAnsi" w:hAnsiTheme="minorHAnsi" w:cs="Arial"/>
          <w:spacing w:val="-2"/>
          <w:szCs w:val="20"/>
        </w:rPr>
        <w:t>Unless this license is presented to you by NVIDIA in another language, y</w:t>
      </w:r>
      <w:r w:rsidR="0037654F" w:rsidRPr="00A3600A">
        <w:rPr>
          <w:rFonts w:asciiTheme="minorHAnsi" w:hAnsiTheme="minorHAnsi" w:cs="Arial"/>
          <w:spacing w:val="-2"/>
          <w:szCs w:val="20"/>
        </w:rPr>
        <w:t xml:space="preserve">ou hereby agree to all terms of this </w:t>
      </w:r>
      <w:r w:rsidR="0037654F">
        <w:rPr>
          <w:rFonts w:asciiTheme="minorHAnsi" w:hAnsiTheme="minorHAnsi" w:cs="Arial"/>
          <w:spacing w:val="-2"/>
          <w:szCs w:val="20"/>
        </w:rPr>
        <w:t>license</w:t>
      </w:r>
      <w:r w:rsidR="0037654F" w:rsidRPr="00A3600A">
        <w:rPr>
          <w:rFonts w:asciiTheme="minorHAnsi" w:hAnsiTheme="minorHAnsi" w:cs="Arial"/>
          <w:spacing w:val="-2"/>
          <w:szCs w:val="20"/>
        </w:rPr>
        <w:t xml:space="preserve"> in the English language. </w:t>
      </w:r>
      <w:r w:rsidR="0037654F" w:rsidRPr="004E423F">
        <w:rPr>
          <w:rFonts w:cs="Arial"/>
          <w:spacing w:val="-2"/>
        </w:rPr>
        <w:t xml:space="preserve">If you have any complaint about this license or the SOFTWARE, please give NVIDIA a chance to resolve it and contact </w:t>
      </w:r>
      <w:r w:rsidR="0037654F" w:rsidRPr="004E423F">
        <w:t>NVIDIA by U.S. Mail at NVIDIA Corporation, ATTN: Legal, 2788 San Tomas Expressway, Santa Clara, California, 95051</w:t>
      </w:r>
      <w:r w:rsidR="0037654F" w:rsidRPr="004E423F">
        <w:rPr>
          <w:rFonts w:cs="Arial"/>
          <w:spacing w:val="-2"/>
        </w:rPr>
        <w:t xml:space="preserve">. If NVIDIA is unable to resolve your dispute and you wish to present it to an authority for decision, you agree to resolve it according to the laws of the State of Delaware without regard to its conflict of laws rules or principles and submit the dispute to binding arbitration before an arbitrator from Judicial Mediation and Arbitration Services (“JAMS”) located in Santa Clara County, California under the Optional Expedited Arbitration Procedures then in effect for JAMS. </w:t>
      </w:r>
      <w:r w:rsidR="0037654F" w:rsidRPr="004E423F">
        <w:rPr>
          <w:color w:val="000000"/>
          <w:shd w:val="clear" w:color="auto" w:fill="FFFFFF"/>
        </w:rPr>
        <w:t xml:space="preserve">By entering this license, you agree to bring any claims in your individual capacity, and you waive the right to a trial by jury or to participate in a class action or other type of representative proceeding. </w:t>
      </w:r>
      <w:r w:rsidR="0037654F" w:rsidRPr="004E423F">
        <w:rPr>
          <w:rFonts w:cs="Arial"/>
          <w:spacing w:val="-2"/>
        </w:rPr>
        <w:t xml:space="preserve">If for any reason this </w:t>
      </w:r>
      <w:r w:rsidR="0037654F">
        <w:rPr>
          <w:rFonts w:cs="Arial"/>
          <w:spacing w:val="-2"/>
        </w:rPr>
        <w:t>license</w:t>
      </w:r>
      <w:r w:rsidR="0037654F" w:rsidRPr="004E423F">
        <w:rPr>
          <w:rFonts w:cs="Arial"/>
          <w:spacing w:val="-2"/>
        </w:rPr>
        <w:t xml:space="preserve"> to arbitrate is found not to apply to a dispute and as a result a dispute proceeds in court rather than in arbitration, any dispute shall be resolved in the state or federal courts located in Santa Clara County, California.</w:t>
      </w:r>
      <w:r w:rsidR="0037654F">
        <w:rPr>
          <w:rFonts w:cs="Arial"/>
          <w:spacing w:val="-2"/>
        </w:rPr>
        <w:t xml:space="preserve"> </w:t>
      </w:r>
      <w:r w:rsidR="0037654F" w:rsidRPr="004E423F">
        <w:t>Nothing in this license shall prevent a party from seeking injunctive or equitable relief from the courts in any jurisdiction to protect data security, intellectual property rights, or other proprietary rights.</w:t>
      </w:r>
    </w:p>
    <w:p w14:paraId="3D5AAEEA" w14:textId="77777777" w:rsidR="0037654F" w:rsidRPr="00A54C4F" w:rsidRDefault="0037654F" w:rsidP="00567781">
      <w:pPr>
        <w:tabs>
          <w:tab w:val="left" w:pos="316"/>
        </w:tabs>
        <w:autoSpaceDE w:val="0"/>
        <w:autoSpaceDN w:val="0"/>
        <w:adjustRightInd w:val="0"/>
        <w:jc w:val="both"/>
        <w:rPr>
          <w:rFonts w:asciiTheme="minorHAnsi" w:hAnsiTheme="minorHAnsi" w:cs="Arial"/>
          <w:b/>
          <w:bCs/>
          <w:szCs w:val="20"/>
          <w:lang w:eastAsia="en-GB"/>
        </w:rPr>
      </w:pPr>
    </w:p>
    <w:p w14:paraId="2F5601FF" w14:textId="42CCD0EC" w:rsidR="00F06FCD" w:rsidRDefault="00567781" w:rsidP="00A54C4F">
      <w:pPr>
        <w:tabs>
          <w:tab w:val="left" w:pos="316"/>
        </w:tabs>
        <w:autoSpaceDE w:val="0"/>
        <w:autoSpaceDN w:val="0"/>
        <w:adjustRightInd w:val="0"/>
        <w:jc w:val="both"/>
        <w:rPr>
          <w:rFonts w:asciiTheme="minorHAnsi" w:hAnsiTheme="minorHAnsi" w:cs="Arial"/>
          <w:szCs w:val="20"/>
        </w:rPr>
      </w:pPr>
      <w:r w:rsidRPr="00A54C4F">
        <w:rPr>
          <w:rFonts w:asciiTheme="minorHAnsi" w:hAnsiTheme="minorHAnsi" w:cs="Arial"/>
          <w:b/>
          <w:bCs/>
          <w:szCs w:val="20"/>
          <w:lang w:eastAsia="en-GB"/>
        </w:rPr>
        <w:t>NO ASSIGNMENT</w:t>
      </w:r>
      <w:r w:rsidRPr="00A54C4F">
        <w:rPr>
          <w:rFonts w:asciiTheme="minorHAnsi" w:hAnsiTheme="minorHAnsi" w:cs="Arial"/>
          <w:szCs w:val="20"/>
        </w:rPr>
        <w:t>.</w:t>
      </w:r>
      <w:r w:rsidRPr="00C47FC4">
        <w:rPr>
          <w:rFonts w:asciiTheme="minorHAnsi" w:hAnsiTheme="minorHAnsi" w:cs="Arial"/>
          <w:szCs w:val="20"/>
        </w:rPr>
        <w:t xml:space="preserve"> This </w:t>
      </w:r>
      <w:r w:rsidR="00A54C4F">
        <w:rPr>
          <w:rFonts w:asciiTheme="minorHAnsi" w:hAnsiTheme="minorHAnsi" w:cs="Arial"/>
          <w:szCs w:val="20"/>
        </w:rPr>
        <w:t xml:space="preserve">license </w:t>
      </w:r>
      <w:r w:rsidRPr="00C47FC4">
        <w:rPr>
          <w:rFonts w:asciiTheme="minorHAnsi" w:hAnsiTheme="minorHAnsi" w:cs="Arial"/>
          <w:szCs w:val="20"/>
        </w:rPr>
        <w:t xml:space="preserve">and </w:t>
      </w:r>
      <w:r w:rsidR="00A54C4F">
        <w:rPr>
          <w:rFonts w:asciiTheme="minorHAnsi" w:hAnsiTheme="minorHAnsi" w:cs="Arial"/>
          <w:szCs w:val="20"/>
        </w:rPr>
        <w:t>y</w:t>
      </w:r>
      <w:r w:rsidRPr="00C47FC4">
        <w:rPr>
          <w:rFonts w:asciiTheme="minorHAnsi" w:hAnsiTheme="minorHAnsi" w:cs="Arial"/>
          <w:szCs w:val="20"/>
        </w:rPr>
        <w:t xml:space="preserve">our rights and obligations thereunder may not be assigned by </w:t>
      </w:r>
      <w:r w:rsidR="00A54C4F">
        <w:rPr>
          <w:rFonts w:asciiTheme="minorHAnsi" w:hAnsiTheme="minorHAnsi" w:cs="Arial"/>
          <w:szCs w:val="20"/>
        </w:rPr>
        <w:t>y</w:t>
      </w:r>
      <w:r w:rsidRPr="00C47FC4">
        <w:rPr>
          <w:rFonts w:asciiTheme="minorHAnsi" w:hAnsiTheme="minorHAnsi" w:cs="Arial"/>
          <w:szCs w:val="20"/>
        </w:rPr>
        <w:t>ou</w:t>
      </w:r>
      <w:r w:rsidR="0071205D">
        <w:rPr>
          <w:rFonts w:asciiTheme="minorHAnsi" w:hAnsiTheme="minorHAnsi" w:cs="Arial"/>
          <w:szCs w:val="20"/>
        </w:rPr>
        <w:t xml:space="preserve"> </w:t>
      </w:r>
      <w:r w:rsidR="0071205D" w:rsidRPr="004E423F">
        <w:t>by any means or operation of law without NVIDIA’s permission</w:t>
      </w:r>
      <w:r w:rsidR="00A54C4F">
        <w:rPr>
          <w:rFonts w:asciiTheme="minorHAnsi" w:hAnsiTheme="minorHAnsi" w:cs="Arial"/>
          <w:szCs w:val="20"/>
        </w:rPr>
        <w:t xml:space="preserve">. </w:t>
      </w:r>
      <w:r w:rsidR="00AD5EA0">
        <w:rPr>
          <w:rFonts w:asciiTheme="minorHAnsi" w:hAnsiTheme="minorHAnsi" w:cs="Arial"/>
          <w:szCs w:val="20"/>
        </w:rPr>
        <w:t>An</w:t>
      </w:r>
      <w:r w:rsidR="00F06FCD">
        <w:rPr>
          <w:rFonts w:asciiTheme="minorHAnsi" w:hAnsiTheme="minorHAnsi" w:cs="Arial"/>
          <w:szCs w:val="20"/>
        </w:rPr>
        <w:t xml:space="preserve">y </w:t>
      </w:r>
      <w:r w:rsidR="00923629">
        <w:rPr>
          <w:rFonts w:asciiTheme="minorHAnsi" w:hAnsiTheme="minorHAnsi" w:cs="Arial"/>
          <w:szCs w:val="20"/>
        </w:rPr>
        <w:t xml:space="preserve">attempted </w:t>
      </w:r>
      <w:r w:rsidR="00F06FCD">
        <w:rPr>
          <w:rFonts w:asciiTheme="minorHAnsi" w:hAnsiTheme="minorHAnsi" w:cs="Arial"/>
          <w:szCs w:val="20"/>
        </w:rPr>
        <w:t xml:space="preserve">assignment </w:t>
      </w:r>
      <w:r w:rsidR="00C50E93">
        <w:rPr>
          <w:rFonts w:asciiTheme="minorHAnsi" w:hAnsiTheme="minorHAnsi" w:cs="Arial"/>
          <w:szCs w:val="20"/>
        </w:rPr>
        <w:t>not approved by NVIDIA</w:t>
      </w:r>
      <w:r w:rsidR="00923629">
        <w:rPr>
          <w:rFonts w:asciiTheme="minorHAnsi" w:hAnsiTheme="minorHAnsi" w:cs="Arial"/>
          <w:szCs w:val="20"/>
        </w:rPr>
        <w:t xml:space="preserve"> </w:t>
      </w:r>
      <w:r w:rsidR="00C50E93">
        <w:rPr>
          <w:rFonts w:asciiTheme="minorHAnsi" w:hAnsiTheme="minorHAnsi" w:cs="Arial"/>
          <w:szCs w:val="20"/>
        </w:rPr>
        <w:t xml:space="preserve">in writing </w:t>
      </w:r>
      <w:r w:rsidR="00F06FCD">
        <w:rPr>
          <w:rFonts w:asciiTheme="minorHAnsi" w:hAnsiTheme="minorHAnsi" w:cs="Arial"/>
          <w:szCs w:val="20"/>
        </w:rPr>
        <w:t xml:space="preserve">shall be void and of no effect. </w:t>
      </w:r>
    </w:p>
    <w:p w14:paraId="5313E44A" w14:textId="17284C81" w:rsidR="00002B1E" w:rsidRPr="00A54C4F" w:rsidRDefault="00524910" w:rsidP="00A54C4F">
      <w:pPr>
        <w:pStyle w:val="BodyText"/>
        <w:widowControl w:val="0"/>
        <w:tabs>
          <w:tab w:val="left" w:pos="720"/>
        </w:tabs>
        <w:spacing w:after="0"/>
        <w:ind w:firstLine="0"/>
        <w:jc w:val="both"/>
        <w:rPr>
          <w:rFonts w:asciiTheme="minorHAnsi" w:hAnsiTheme="minorHAnsi" w:cs="Arial"/>
          <w:spacing w:val="-1"/>
          <w:szCs w:val="20"/>
        </w:rPr>
      </w:pPr>
      <w:r>
        <w:rPr>
          <w:rFonts w:asciiTheme="minorHAnsi" w:hAnsiTheme="minorHAnsi" w:cs="Arial"/>
          <w:spacing w:val="-1"/>
          <w:szCs w:val="20"/>
        </w:rPr>
        <w:t xml:space="preserve"> </w:t>
      </w:r>
    </w:p>
    <w:p w14:paraId="09D97770" w14:textId="7BD87C8A" w:rsidR="00002B1E" w:rsidRPr="00CC318B" w:rsidRDefault="00A54C4F" w:rsidP="00CC318B">
      <w:pPr>
        <w:pStyle w:val="BodyText"/>
        <w:widowControl w:val="0"/>
        <w:tabs>
          <w:tab w:val="left" w:pos="720"/>
        </w:tabs>
        <w:spacing w:after="0"/>
        <w:ind w:firstLine="0"/>
        <w:jc w:val="both"/>
        <w:rPr>
          <w:rFonts w:asciiTheme="minorHAnsi" w:hAnsiTheme="minorHAnsi"/>
          <w:szCs w:val="20"/>
        </w:rPr>
      </w:pPr>
      <w:bookmarkStart w:id="19" w:name="_Hlk510787650"/>
      <w:r w:rsidRPr="00A54C4F">
        <w:rPr>
          <w:rFonts w:asciiTheme="minorHAnsi" w:hAnsiTheme="minorHAnsi"/>
          <w:b/>
          <w:szCs w:val="20"/>
        </w:rPr>
        <w:t>EXPORT</w:t>
      </w:r>
      <w:r>
        <w:rPr>
          <w:rFonts w:asciiTheme="minorHAnsi" w:hAnsiTheme="minorHAnsi"/>
          <w:szCs w:val="20"/>
        </w:rPr>
        <w:t xml:space="preserve">. </w:t>
      </w:r>
      <w:r w:rsidR="00002B1E" w:rsidRPr="00CC318B">
        <w:rPr>
          <w:rFonts w:asciiTheme="minorHAnsi" w:hAnsiTheme="minorHAnsi"/>
          <w:szCs w:val="20"/>
        </w:rPr>
        <w:t xml:space="preserve">The </w:t>
      </w:r>
      <w:r w:rsidR="00277053" w:rsidRPr="00B30C2A">
        <w:rPr>
          <w:rFonts w:asciiTheme="minorHAnsi" w:hAnsiTheme="minorHAnsi"/>
          <w:szCs w:val="20"/>
        </w:rPr>
        <w:t>SOFTWARE</w:t>
      </w:r>
      <w:r w:rsidR="00002B1E" w:rsidRPr="00CC318B">
        <w:rPr>
          <w:rFonts w:asciiTheme="minorHAnsi" w:hAnsiTheme="minorHAnsi"/>
          <w:szCs w:val="20"/>
        </w:rPr>
        <w:t xml:space="preserve"> is subject to United States export laws and regulations. </w:t>
      </w:r>
      <w:r w:rsidR="000758E7">
        <w:rPr>
          <w:rFonts w:asciiTheme="minorHAnsi" w:hAnsiTheme="minorHAnsi"/>
          <w:szCs w:val="20"/>
        </w:rPr>
        <w:t xml:space="preserve">You </w:t>
      </w:r>
      <w:r w:rsidR="00002B1E" w:rsidRPr="00CC318B">
        <w:rPr>
          <w:rFonts w:asciiTheme="minorHAnsi" w:hAnsiTheme="minorHAnsi"/>
          <w:szCs w:val="20"/>
        </w:rPr>
        <w:t xml:space="preserve">agree that </w:t>
      </w:r>
      <w:r w:rsidR="000758E7">
        <w:rPr>
          <w:rFonts w:asciiTheme="minorHAnsi" w:hAnsiTheme="minorHAnsi"/>
          <w:szCs w:val="20"/>
        </w:rPr>
        <w:t>you</w:t>
      </w:r>
      <w:r w:rsidR="00002B1E" w:rsidRPr="00CC318B">
        <w:rPr>
          <w:rFonts w:asciiTheme="minorHAnsi" w:hAnsiTheme="minorHAnsi"/>
          <w:szCs w:val="20"/>
        </w:rPr>
        <w:t xml:space="preserve"> will not ship, transfer or export the </w:t>
      </w:r>
      <w:r w:rsidR="00277053" w:rsidRPr="00B30C2A">
        <w:rPr>
          <w:rFonts w:asciiTheme="minorHAnsi" w:hAnsiTheme="minorHAnsi"/>
          <w:szCs w:val="20"/>
        </w:rPr>
        <w:t>SOFTWARE</w:t>
      </w:r>
      <w:r w:rsidR="00002B1E" w:rsidRPr="00CC318B">
        <w:rPr>
          <w:rFonts w:asciiTheme="minorHAnsi" w:hAnsiTheme="minorHAnsi"/>
          <w:szCs w:val="20"/>
        </w:rPr>
        <w:t xml:space="preserve"> into any country, or use the </w:t>
      </w:r>
      <w:r w:rsidR="00277053" w:rsidRPr="00B30C2A">
        <w:rPr>
          <w:rFonts w:asciiTheme="minorHAnsi" w:hAnsiTheme="minorHAnsi"/>
          <w:szCs w:val="20"/>
        </w:rPr>
        <w:t>SOFTWARE</w:t>
      </w:r>
      <w:r w:rsidR="00002B1E" w:rsidRPr="00CC318B">
        <w:rPr>
          <w:rFonts w:asciiTheme="minorHAnsi" w:hAnsiTheme="minorHAnsi"/>
          <w:szCs w:val="20"/>
        </w:rPr>
        <w:t xml:space="preserve"> in any manner, prohibited by the United States Bureau of Industry and Security</w:t>
      </w:r>
      <w:r w:rsidR="000758E7">
        <w:rPr>
          <w:rFonts w:asciiTheme="minorHAnsi" w:hAnsiTheme="minorHAnsi"/>
          <w:szCs w:val="20"/>
        </w:rPr>
        <w:t xml:space="preserve"> </w:t>
      </w:r>
      <w:r w:rsidR="000758E7" w:rsidRPr="000758E7">
        <w:rPr>
          <w:rFonts w:asciiTheme="minorHAnsi" w:hAnsiTheme="minorHAnsi"/>
          <w:szCs w:val="20"/>
        </w:rPr>
        <w:t xml:space="preserve">or economic sanctions regulations administered by the U.S. Department of Treasury’s Office of Foreign Assets Control (OFAC), </w:t>
      </w:r>
      <w:r w:rsidR="00002B1E" w:rsidRPr="00CC318B">
        <w:rPr>
          <w:rFonts w:asciiTheme="minorHAnsi" w:hAnsiTheme="minorHAnsi"/>
          <w:szCs w:val="20"/>
        </w:rPr>
        <w:t>or any applicable export laws, restrictions or regulations. These laws include restrictions on destinations, end users and end use.</w:t>
      </w:r>
      <w:r w:rsidR="00CC318B" w:rsidRPr="00CC318B">
        <w:rPr>
          <w:rFonts w:asciiTheme="minorHAnsi" w:hAnsiTheme="minorHAnsi"/>
          <w:szCs w:val="20"/>
        </w:rPr>
        <w:t xml:space="preserve"> </w:t>
      </w:r>
      <w:r w:rsidR="00CC318B">
        <w:rPr>
          <w:rFonts w:asciiTheme="minorHAnsi" w:hAnsiTheme="minorHAnsi"/>
          <w:szCs w:val="20"/>
        </w:rPr>
        <w:t xml:space="preserve">By accepting this </w:t>
      </w:r>
      <w:r w:rsidR="00567781">
        <w:rPr>
          <w:rFonts w:asciiTheme="minorHAnsi" w:hAnsiTheme="minorHAnsi"/>
          <w:szCs w:val="20"/>
        </w:rPr>
        <w:t>license</w:t>
      </w:r>
      <w:r w:rsidR="00CC318B">
        <w:rPr>
          <w:rFonts w:asciiTheme="minorHAnsi" w:hAnsiTheme="minorHAnsi"/>
          <w:szCs w:val="20"/>
        </w:rPr>
        <w:t xml:space="preserve">, you confirm that you are not a resident or citizen of any country currently embargoed by the U.S. and that you are not otherwise prohibited from receiving the </w:t>
      </w:r>
      <w:r w:rsidR="00277053" w:rsidRPr="00B30C2A">
        <w:rPr>
          <w:rFonts w:asciiTheme="minorHAnsi" w:hAnsiTheme="minorHAnsi"/>
          <w:szCs w:val="20"/>
        </w:rPr>
        <w:t>SOFTWARE</w:t>
      </w:r>
      <w:r w:rsidR="00CC318B">
        <w:rPr>
          <w:rFonts w:asciiTheme="minorHAnsi" w:hAnsiTheme="minorHAnsi"/>
          <w:szCs w:val="20"/>
        </w:rPr>
        <w:t>.</w:t>
      </w:r>
    </w:p>
    <w:bookmarkEnd w:id="19"/>
    <w:p w14:paraId="01AE09BC" w14:textId="77777777" w:rsidR="009E0A9D" w:rsidRPr="009E0A9D" w:rsidRDefault="009E0A9D" w:rsidP="009E0A9D">
      <w:pPr>
        <w:pStyle w:val="BodyText"/>
        <w:widowControl w:val="0"/>
        <w:tabs>
          <w:tab w:val="left" w:pos="720"/>
        </w:tabs>
        <w:spacing w:after="0"/>
        <w:ind w:firstLine="0"/>
        <w:jc w:val="both"/>
        <w:rPr>
          <w:rFonts w:asciiTheme="minorHAnsi" w:hAnsiTheme="minorHAnsi" w:cs="Arial"/>
          <w:spacing w:val="-1"/>
          <w:szCs w:val="20"/>
        </w:rPr>
      </w:pPr>
    </w:p>
    <w:p w14:paraId="2CB8CE25" w14:textId="0DF68912" w:rsidR="0071205D" w:rsidRPr="0071205D" w:rsidRDefault="00A54C4F" w:rsidP="0071205D">
      <w:pPr>
        <w:pStyle w:val="BodyText"/>
        <w:widowControl w:val="0"/>
        <w:tabs>
          <w:tab w:val="left" w:pos="720"/>
        </w:tabs>
        <w:spacing w:after="0"/>
        <w:ind w:firstLine="0"/>
        <w:jc w:val="both"/>
        <w:rPr>
          <w:rFonts w:asciiTheme="minorHAnsi" w:hAnsiTheme="minorHAnsi" w:cs="Arial"/>
          <w:szCs w:val="20"/>
        </w:rPr>
      </w:pPr>
      <w:r w:rsidRPr="00A54C4F">
        <w:rPr>
          <w:rFonts w:asciiTheme="minorHAnsi" w:hAnsiTheme="minorHAnsi" w:cs="Arial"/>
          <w:b/>
          <w:szCs w:val="20"/>
        </w:rPr>
        <w:t>ENTIRE AGREEMENT</w:t>
      </w:r>
      <w:r>
        <w:rPr>
          <w:rFonts w:asciiTheme="minorHAnsi" w:hAnsiTheme="minorHAnsi" w:cs="Arial"/>
          <w:szCs w:val="20"/>
        </w:rPr>
        <w:t xml:space="preserve">. </w:t>
      </w:r>
      <w:r w:rsidR="0071205D" w:rsidRPr="004E423F">
        <w:t xml:space="preserve">This </w:t>
      </w:r>
      <w:r w:rsidR="0071205D">
        <w:t>license</w:t>
      </w:r>
      <w:r w:rsidR="0071205D" w:rsidRPr="004E423F">
        <w:t xml:space="preserve"> is the final, complete and exclusive agreement between the parties relating to the subject matter of this license and supersedes all prior or contemporaneous understandings and agreements relating to </w:t>
      </w:r>
      <w:r w:rsidR="0071205D">
        <w:t>this</w:t>
      </w:r>
      <w:r w:rsidR="0071205D" w:rsidRPr="004E423F">
        <w:t xml:space="preserve"> subject matter, whether oral or written. </w:t>
      </w:r>
      <w:r w:rsidR="0037654F" w:rsidRPr="00C47FC4">
        <w:rPr>
          <w:rFonts w:asciiTheme="minorHAnsi" w:hAnsiTheme="minorHAnsi" w:cs="Arial"/>
          <w:szCs w:val="20"/>
        </w:rPr>
        <w:t xml:space="preserve">If any court of competent jurisdiction determines that any provision of this </w:t>
      </w:r>
      <w:r w:rsidR="0037654F">
        <w:rPr>
          <w:rFonts w:asciiTheme="minorHAnsi" w:hAnsiTheme="minorHAnsi" w:cs="Arial"/>
          <w:szCs w:val="20"/>
        </w:rPr>
        <w:t>license</w:t>
      </w:r>
      <w:r w:rsidR="0037654F" w:rsidRPr="00C47FC4">
        <w:rPr>
          <w:rFonts w:asciiTheme="minorHAnsi" w:hAnsiTheme="minorHAnsi" w:cs="Arial"/>
          <w:szCs w:val="20"/>
        </w:rPr>
        <w:t xml:space="preserve"> is illegal, invalid or unenforceable, the remaining provisions will remain in full force and effect.</w:t>
      </w:r>
      <w:r w:rsidR="0037654F">
        <w:rPr>
          <w:rFonts w:asciiTheme="minorHAnsi" w:hAnsiTheme="minorHAnsi" w:cs="Arial"/>
          <w:szCs w:val="20"/>
        </w:rPr>
        <w:t xml:space="preserve"> </w:t>
      </w:r>
      <w:r w:rsidR="0071205D" w:rsidRPr="004E423F">
        <w:t>This license may only be modified in a writing signed by an authorized representative of each party.</w:t>
      </w:r>
    </w:p>
    <w:p w14:paraId="3D9232EF" w14:textId="77777777" w:rsidR="0071205D" w:rsidRDefault="0071205D" w:rsidP="001A2A0E">
      <w:pPr>
        <w:pStyle w:val="BodyText"/>
        <w:widowControl w:val="0"/>
        <w:tabs>
          <w:tab w:val="left" w:pos="720"/>
        </w:tabs>
        <w:spacing w:after="0"/>
        <w:ind w:firstLine="0"/>
        <w:jc w:val="both"/>
        <w:rPr>
          <w:rFonts w:asciiTheme="minorHAnsi" w:hAnsiTheme="minorHAnsi" w:cs="Arial"/>
          <w:szCs w:val="20"/>
        </w:rPr>
      </w:pPr>
    </w:p>
    <w:p w14:paraId="60E985C8" w14:textId="3DBC8D53" w:rsidR="002C42F0" w:rsidRPr="00A54C4F" w:rsidRDefault="00A54C4F" w:rsidP="00A54C4F">
      <w:pPr>
        <w:shd w:val="clear" w:color="auto" w:fill="FFFFFF"/>
        <w:spacing w:after="180"/>
        <w:rPr>
          <w:rFonts w:asciiTheme="minorHAnsi" w:hAnsiTheme="minorHAnsi" w:cs="Arial"/>
          <w:szCs w:val="20"/>
        </w:rPr>
      </w:pPr>
      <w:r w:rsidRPr="00A54C4F">
        <w:rPr>
          <w:rFonts w:asciiTheme="minorHAnsi" w:hAnsiTheme="minorHAnsi" w:cs="Arial"/>
          <w:szCs w:val="20"/>
        </w:rPr>
        <w:t xml:space="preserve">(v. </w:t>
      </w:r>
      <w:del w:id="20" w:author="Susan Fintz" w:date="2020-04-02T17:50:00Z">
        <w:r w:rsidR="00346F44">
          <w:rPr>
            <w:rFonts w:asciiTheme="minorHAnsi" w:hAnsiTheme="minorHAnsi" w:cs="Arial"/>
            <w:szCs w:val="20"/>
          </w:rPr>
          <w:delText xml:space="preserve">March </w:delText>
        </w:r>
        <w:r w:rsidR="006545DF">
          <w:rPr>
            <w:rFonts w:asciiTheme="minorHAnsi" w:hAnsiTheme="minorHAnsi" w:cs="Arial"/>
            <w:szCs w:val="20"/>
          </w:rPr>
          <w:delText>1</w:delText>
        </w:r>
        <w:r w:rsidR="00346F44">
          <w:rPr>
            <w:rFonts w:asciiTheme="minorHAnsi" w:hAnsiTheme="minorHAnsi" w:cs="Arial"/>
            <w:szCs w:val="20"/>
          </w:rPr>
          <w:delText>2</w:delText>
        </w:r>
      </w:del>
      <w:ins w:id="21" w:author="Susan Fintz" w:date="2020-04-02T17:50:00Z">
        <w:r w:rsidR="00882892">
          <w:rPr>
            <w:rFonts w:asciiTheme="minorHAnsi" w:hAnsiTheme="minorHAnsi" w:cs="Arial"/>
            <w:szCs w:val="20"/>
          </w:rPr>
          <w:t xml:space="preserve">April </w:t>
        </w:r>
        <w:r w:rsidR="00346F44">
          <w:rPr>
            <w:rFonts w:asciiTheme="minorHAnsi" w:hAnsiTheme="minorHAnsi" w:cs="Arial"/>
            <w:szCs w:val="20"/>
          </w:rPr>
          <w:t>2</w:t>
        </w:r>
      </w:ins>
      <w:r w:rsidR="00DB2DE2">
        <w:rPr>
          <w:rFonts w:asciiTheme="minorHAnsi" w:hAnsiTheme="minorHAnsi" w:cs="Arial"/>
          <w:szCs w:val="20"/>
        </w:rPr>
        <w:t>, 2020</w:t>
      </w:r>
      <w:r w:rsidRPr="00A54C4F">
        <w:rPr>
          <w:rFonts w:asciiTheme="minorHAnsi" w:hAnsiTheme="minorHAnsi" w:cs="Arial"/>
          <w:szCs w:val="20"/>
        </w:rPr>
        <w:t>)</w:t>
      </w:r>
    </w:p>
    <w:p w14:paraId="5533D965" w14:textId="77777777" w:rsidR="00973BFC" w:rsidRPr="007D746B" w:rsidRDefault="00973BFC" w:rsidP="007D746B">
      <w:pPr>
        <w:tabs>
          <w:tab w:val="left" w:pos="360"/>
        </w:tabs>
        <w:autoSpaceDE w:val="0"/>
        <w:autoSpaceDN w:val="0"/>
        <w:adjustRightInd w:val="0"/>
        <w:contextualSpacing/>
        <w:jc w:val="both"/>
        <w:rPr>
          <w:rFonts w:cs="Arial"/>
          <w:spacing w:val="-1"/>
          <w:szCs w:val="20"/>
        </w:rPr>
      </w:pPr>
    </w:p>
    <w:sectPr w:rsidR="00973BFC" w:rsidRPr="007D746B" w:rsidSect="002300FA">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D6D58" w14:textId="77777777" w:rsidR="0009385E" w:rsidRDefault="0009385E" w:rsidP="00557041">
      <w:r>
        <w:separator/>
      </w:r>
    </w:p>
  </w:endnote>
  <w:endnote w:type="continuationSeparator" w:id="0">
    <w:p w14:paraId="0F650603" w14:textId="77777777" w:rsidR="0009385E" w:rsidRDefault="0009385E" w:rsidP="00557041">
      <w:r>
        <w:continuationSeparator/>
      </w:r>
    </w:p>
  </w:endnote>
  <w:endnote w:type="continuationNotice" w:id="1">
    <w:p w14:paraId="0B358EDB" w14:textId="77777777" w:rsidR="0009385E" w:rsidRDefault="00093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62717" w14:textId="77777777" w:rsidR="00AF14BD" w:rsidRDefault="00AF1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B693D" w14:textId="77777777" w:rsidR="00CB4BB9" w:rsidRDefault="00CB4B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B529F" w14:textId="77777777" w:rsidR="00AF14BD" w:rsidRDefault="00AF1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3A48D" w14:textId="77777777" w:rsidR="0009385E" w:rsidRDefault="0009385E" w:rsidP="00557041">
      <w:r>
        <w:separator/>
      </w:r>
    </w:p>
  </w:footnote>
  <w:footnote w:type="continuationSeparator" w:id="0">
    <w:p w14:paraId="62574985" w14:textId="77777777" w:rsidR="0009385E" w:rsidRDefault="0009385E" w:rsidP="00557041">
      <w:r>
        <w:continuationSeparator/>
      </w:r>
    </w:p>
  </w:footnote>
  <w:footnote w:type="continuationNotice" w:id="1">
    <w:p w14:paraId="7685563F" w14:textId="77777777" w:rsidR="0009385E" w:rsidRDefault="000938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49793" w14:textId="77777777" w:rsidR="00AF14BD" w:rsidRDefault="00AF1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D0C39" w14:textId="77777777" w:rsidR="00CB4BB9" w:rsidRDefault="00CB4B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2A8E6" w14:textId="77777777" w:rsidR="00AF14BD" w:rsidRDefault="00AF14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C5E83"/>
    <w:multiLevelType w:val="hybridMultilevel"/>
    <w:tmpl w:val="6144EE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605E7"/>
    <w:multiLevelType w:val="hybridMultilevel"/>
    <w:tmpl w:val="93165F24"/>
    <w:lvl w:ilvl="0" w:tplc="0B74C074">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73825"/>
    <w:multiLevelType w:val="hybridMultilevel"/>
    <w:tmpl w:val="3A961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CB34F1"/>
    <w:multiLevelType w:val="hybridMultilevel"/>
    <w:tmpl w:val="23FCEB28"/>
    <w:lvl w:ilvl="0" w:tplc="F5F41AEC">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A75EA2"/>
    <w:multiLevelType w:val="multilevel"/>
    <w:tmpl w:val="65D2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0C"/>
    <w:multiLevelType w:val="hybridMultilevel"/>
    <w:tmpl w:val="FC4C72D6"/>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A9D3DFE"/>
    <w:multiLevelType w:val="hybridMultilevel"/>
    <w:tmpl w:val="E5684F8C"/>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CC4495"/>
    <w:multiLevelType w:val="multilevel"/>
    <w:tmpl w:val="F8AEAED0"/>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E76236"/>
    <w:multiLevelType w:val="hybridMultilevel"/>
    <w:tmpl w:val="68BEAEE0"/>
    <w:lvl w:ilvl="0" w:tplc="4CE6A9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02359"/>
    <w:multiLevelType w:val="hybridMultilevel"/>
    <w:tmpl w:val="C56C666C"/>
    <w:lvl w:ilvl="0" w:tplc="6D220AA6">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274FED"/>
    <w:multiLevelType w:val="multilevel"/>
    <w:tmpl w:val="24F0562E"/>
    <w:name w:val="Legal2"/>
    <w:lvl w:ilvl="0">
      <w:start w:val="1"/>
      <w:numFmt w:val="decimal"/>
      <w:pStyle w:val="Legal2L1"/>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40740F"/>
    <w:multiLevelType w:val="hybridMultilevel"/>
    <w:tmpl w:val="DBF862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92D20"/>
    <w:multiLevelType w:val="multilevel"/>
    <w:tmpl w:val="8D64AD60"/>
    <w:styleLink w:val="ContractBest"/>
    <w:lvl w:ilvl="0">
      <w:start w:val="1"/>
      <w:numFmt w:val="none"/>
      <w:lvlText w:val="%1"/>
      <w:lvlJc w:val="left"/>
      <w:pPr>
        <w:ind w:left="0" w:firstLine="0"/>
      </w:pPr>
      <w:rPr>
        <w:rFonts w:ascii="Calibri" w:hAnsi="Calibri" w:hint="default"/>
        <w:color w:val="auto"/>
        <w:sz w:val="20"/>
      </w:rPr>
    </w:lvl>
    <w:lvl w:ilvl="1">
      <w:start w:val="1"/>
      <w:numFmt w:val="decimal"/>
      <w:pStyle w:val="Heading1"/>
      <w:lvlText w:val="%2."/>
      <w:lvlJc w:val="left"/>
      <w:pPr>
        <w:ind w:left="720" w:hanging="720"/>
      </w:pPr>
      <w:rPr>
        <w:rFonts w:hint="default"/>
      </w:rPr>
    </w:lvl>
    <w:lvl w:ilvl="2">
      <w:start w:val="1"/>
      <w:numFmt w:val="lowerRoman"/>
      <w:pStyle w:val="Heading2"/>
      <w:lvlText w:val="(%3)"/>
      <w:lvlJc w:val="left"/>
      <w:pPr>
        <w:ind w:left="1530" w:hanging="720"/>
      </w:pPr>
      <w:rPr>
        <w:rFonts w:ascii="Calibri" w:eastAsia="PMingLiU" w:hAnsi="Calibri" w:cs="Times New Roman"/>
      </w:rPr>
    </w:lvl>
    <w:lvl w:ilvl="3">
      <w:start w:val="1"/>
      <w:numFmt w:val="lowerLetter"/>
      <w:pStyle w:val="Heading3"/>
      <w:lvlText w:val="(%4)"/>
      <w:lvlJc w:val="left"/>
      <w:pPr>
        <w:ind w:left="1440" w:hanging="720"/>
      </w:pPr>
      <w:rPr>
        <w:rFonts w:hint="default"/>
      </w:rPr>
    </w:lvl>
    <w:lvl w:ilvl="4">
      <w:start w:val="1"/>
      <w:numFmt w:val="lowerRoman"/>
      <w:pStyle w:val="Heading4"/>
      <w:lvlText w:val="(%5)"/>
      <w:lvlJc w:val="left"/>
      <w:pPr>
        <w:ind w:left="1800" w:hanging="720"/>
      </w:pPr>
      <w:rPr>
        <w:rFonts w:hint="default"/>
      </w:rPr>
    </w:lvl>
    <w:lvl w:ilvl="5">
      <w:start w:val="1"/>
      <w:numFmt w:val="none"/>
      <w:pStyle w:val="Heading5"/>
      <w:lvlText w:val=""/>
      <w:lvlJc w:val="left"/>
      <w:pPr>
        <w:ind w:left="2160" w:hanging="360"/>
      </w:pPr>
      <w:rPr>
        <w:rFonts w:hint="default"/>
      </w:rPr>
    </w:lvl>
    <w:lvl w:ilvl="6">
      <w:start w:val="1"/>
      <w:numFmt w:val="none"/>
      <w:pStyle w:val="Heading6"/>
      <w:lvlText w:val=""/>
      <w:lvlJc w:val="left"/>
      <w:pPr>
        <w:ind w:left="2520" w:hanging="360"/>
      </w:pPr>
      <w:rPr>
        <w:rFonts w:hint="default"/>
      </w:rPr>
    </w:lvl>
    <w:lvl w:ilvl="7">
      <w:start w:val="1"/>
      <w:numFmt w:val="none"/>
      <w:pStyle w:val="Heading7"/>
      <w:lvlText w:val=""/>
      <w:lvlJc w:val="left"/>
      <w:pPr>
        <w:ind w:left="2880" w:hanging="360"/>
      </w:pPr>
      <w:rPr>
        <w:rFonts w:hint="default"/>
      </w:rPr>
    </w:lvl>
    <w:lvl w:ilvl="8">
      <w:start w:val="1"/>
      <w:numFmt w:val="none"/>
      <w:pStyle w:val="Heading8"/>
      <w:lvlText w:val=""/>
      <w:lvlJc w:val="left"/>
      <w:pPr>
        <w:ind w:left="3240" w:hanging="360"/>
      </w:pPr>
      <w:rPr>
        <w:rFonts w:hint="default"/>
      </w:rPr>
    </w:lvl>
  </w:abstractNum>
  <w:abstractNum w:abstractNumId="13" w15:restartNumberingAfterBreak="0">
    <w:nsid w:val="25DC1CAB"/>
    <w:multiLevelType w:val="hybridMultilevel"/>
    <w:tmpl w:val="8C00831C"/>
    <w:lvl w:ilvl="0" w:tplc="BE2AEF6C">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7E6D92"/>
    <w:multiLevelType w:val="hybridMultilevel"/>
    <w:tmpl w:val="CFE65AFA"/>
    <w:lvl w:ilvl="0" w:tplc="95A44884">
      <w:start w:val="7"/>
      <w:numFmt w:val="decimal"/>
      <w:lvlText w:val="%1."/>
      <w:lvlJc w:val="left"/>
      <w:pPr>
        <w:ind w:left="205" w:hanging="360"/>
      </w:pPr>
      <w:rPr>
        <w:rFonts w:hint="default"/>
        <w:b w:val="0"/>
      </w:rPr>
    </w:lvl>
    <w:lvl w:ilvl="1" w:tplc="04090019" w:tentative="1">
      <w:start w:val="1"/>
      <w:numFmt w:val="lowerLetter"/>
      <w:lvlText w:val="%2."/>
      <w:lvlJc w:val="left"/>
      <w:pPr>
        <w:ind w:left="925" w:hanging="360"/>
      </w:pPr>
    </w:lvl>
    <w:lvl w:ilvl="2" w:tplc="0409001B" w:tentative="1">
      <w:start w:val="1"/>
      <w:numFmt w:val="lowerRoman"/>
      <w:lvlText w:val="%3."/>
      <w:lvlJc w:val="right"/>
      <w:pPr>
        <w:ind w:left="1645" w:hanging="180"/>
      </w:pPr>
    </w:lvl>
    <w:lvl w:ilvl="3" w:tplc="0409000F" w:tentative="1">
      <w:start w:val="1"/>
      <w:numFmt w:val="decimal"/>
      <w:lvlText w:val="%4."/>
      <w:lvlJc w:val="left"/>
      <w:pPr>
        <w:ind w:left="2365" w:hanging="360"/>
      </w:pPr>
    </w:lvl>
    <w:lvl w:ilvl="4" w:tplc="04090019" w:tentative="1">
      <w:start w:val="1"/>
      <w:numFmt w:val="lowerLetter"/>
      <w:lvlText w:val="%5."/>
      <w:lvlJc w:val="left"/>
      <w:pPr>
        <w:ind w:left="3085" w:hanging="360"/>
      </w:pPr>
    </w:lvl>
    <w:lvl w:ilvl="5" w:tplc="0409001B" w:tentative="1">
      <w:start w:val="1"/>
      <w:numFmt w:val="lowerRoman"/>
      <w:lvlText w:val="%6."/>
      <w:lvlJc w:val="right"/>
      <w:pPr>
        <w:ind w:left="3805" w:hanging="180"/>
      </w:pPr>
    </w:lvl>
    <w:lvl w:ilvl="6" w:tplc="0409000F" w:tentative="1">
      <w:start w:val="1"/>
      <w:numFmt w:val="decimal"/>
      <w:lvlText w:val="%7."/>
      <w:lvlJc w:val="left"/>
      <w:pPr>
        <w:ind w:left="4525" w:hanging="360"/>
      </w:pPr>
    </w:lvl>
    <w:lvl w:ilvl="7" w:tplc="04090019" w:tentative="1">
      <w:start w:val="1"/>
      <w:numFmt w:val="lowerLetter"/>
      <w:lvlText w:val="%8."/>
      <w:lvlJc w:val="left"/>
      <w:pPr>
        <w:ind w:left="5245" w:hanging="360"/>
      </w:pPr>
    </w:lvl>
    <w:lvl w:ilvl="8" w:tplc="0409001B" w:tentative="1">
      <w:start w:val="1"/>
      <w:numFmt w:val="lowerRoman"/>
      <w:lvlText w:val="%9."/>
      <w:lvlJc w:val="right"/>
      <w:pPr>
        <w:ind w:left="5965" w:hanging="180"/>
      </w:pPr>
    </w:lvl>
  </w:abstractNum>
  <w:abstractNum w:abstractNumId="15" w15:restartNumberingAfterBreak="0">
    <w:nsid w:val="2B43679E"/>
    <w:multiLevelType w:val="multilevel"/>
    <w:tmpl w:val="CA32960E"/>
    <w:lvl w:ilvl="0">
      <w:start w:val="1"/>
      <w:numFmt w:val="decimal"/>
      <w:lvlText w:val="%1"/>
      <w:lvlJc w:val="left"/>
      <w:pPr>
        <w:ind w:left="360" w:hanging="360"/>
      </w:pPr>
      <w:rPr>
        <w:rFonts w:ascii="Calibri" w:eastAsia="PMingLiU" w:hAnsi="Calibri" w:cs="Calibri" w:hint="default"/>
        <w:color w:val="000000"/>
      </w:rPr>
    </w:lvl>
    <w:lvl w:ilvl="1">
      <w:start w:val="3"/>
      <w:numFmt w:val="decimal"/>
      <w:lvlText w:val="%1.%2"/>
      <w:lvlJc w:val="left"/>
      <w:pPr>
        <w:ind w:left="720" w:hanging="360"/>
      </w:pPr>
      <w:rPr>
        <w:rFonts w:ascii="Calibri" w:eastAsia="PMingLiU" w:hAnsi="Calibri" w:cs="Calibri" w:hint="default"/>
        <w:color w:val="000000"/>
      </w:rPr>
    </w:lvl>
    <w:lvl w:ilvl="2">
      <w:start w:val="1"/>
      <w:numFmt w:val="decimal"/>
      <w:lvlText w:val="%1.%2.%3"/>
      <w:lvlJc w:val="left"/>
      <w:pPr>
        <w:ind w:left="1440" w:hanging="720"/>
      </w:pPr>
      <w:rPr>
        <w:rFonts w:ascii="Calibri" w:eastAsia="PMingLiU" w:hAnsi="Calibri" w:cs="Calibri" w:hint="default"/>
        <w:color w:val="000000"/>
      </w:rPr>
    </w:lvl>
    <w:lvl w:ilvl="3">
      <w:start w:val="1"/>
      <w:numFmt w:val="decimal"/>
      <w:lvlText w:val="%1.%2.%3.%4"/>
      <w:lvlJc w:val="left"/>
      <w:pPr>
        <w:ind w:left="1800" w:hanging="720"/>
      </w:pPr>
      <w:rPr>
        <w:rFonts w:ascii="Calibri" w:eastAsia="PMingLiU" w:hAnsi="Calibri" w:cs="Calibri" w:hint="default"/>
        <w:color w:val="000000"/>
      </w:rPr>
    </w:lvl>
    <w:lvl w:ilvl="4">
      <w:start w:val="1"/>
      <w:numFmt w:val="decimal"/>
      <w:lvlText w:val="%1.%2.%3.%4.%5"/>
      <w:lvlJc w:val="left"/>
      <w:pPr>
        <w:ind w:left="2160" w:hanging="720"/>
      </w:pPr>
      <w:rPr>
        <w:rFonts w:ascii="Calibri" w:eastAsia="PMingLiU" w:hAnsi="Calibri" w:cs="Calibri" w:hint="default"/>
        <w:color w:val="000000"/>
      </w:rPr>
    </w:lvl>
    <w:lvl w:ilvl="5">
      <w:start w:val="1"/>
      <w:numFmt w:val="decimal"/>
      <w:lvlText w:val="%1.%2.%3.%4.%5.%6"/>
      <w:lvlJc w:val="left"/>
      <w:pPr>
        <w:ind w:left="2880" w:hanging="1080"/>
      </w:pPr>
      <w:rPr>
        <w:rFonts w:ascii="Calibri" w:eastAsia="PMingLiU" w:hAnsi="Calibri" w:cs="Calibri" w:hint="default"/>
        <w:color w:val="000000"/>
      </w:rPr>
    </w:lvl>
    <w:lvl w:ilvl="6">
      <w:start w:val="1"/>
      <w:numFmt w:val="decimal"/>
      <w:lvlText w:val="%1.%2.%3.%4.%5.%6.%7"/>
      <w:lvlJc w:val="left"/>
      <w:pPr>
        <w:ind w:left="3240" w:hanging="1080"/>
      </w:pPr>
      <w:rPr>
        <w:rFonts w:ascii="Calibri" w:eastAsia="PMingLiU" w:hAnsi="Calibri" w:cs="Calibri" w:hint="default"/>
        <w:color w:val="000000"/>
      </w:rPr>
    </w:lvl>
    <w:lvl w:ilvl="7">
      <w:start w:val="1"/>
      <w:numFmt w:val="decimal"/>
      <w:lvlText w:val="%1.%2.%3.%4.%5.%6.%7.%8"/>
      <w:lvlJc w:val="left"/>
      <w:pPr>
        <w:ind w:left="3960" w:hanging="1440"/>
      </w:pPr>
      <w:rPr>
        <w:rFonts w:ascii="Calibri" w:eastAsia="PMingLiU" w:hAnsi="Calibri" w:cs="Calibri" w:hint="default"/>
        <w:color w:val="000000"/>
      </w:rPr>
    </w:lvl>
    <w:lvl w:ilvl="8">
      <w:start w:val="1"/>
      <w:numFmt w:val="decimal"/>
      <w:lvlText w:val="%1.%2.%3.%4.%5.%6.%7.%8.%9"/>
      <w:lvlJc w:val="left"/>
      <w:pPr>
        <w:ind w:left="4320" w:hanging="1440"/>
      </w:pPr>
      <w:rPr>
        <w:rFonts w:ascii="Calibri" w:eastAsia="PMingLiU" w:hAnsi="Calibri" w:cs="Calibri" w:hint="default"/>
        <w:color w:val="000000"/>
      </w:rPr>
    </w:lvl>
  </w:abstractNum>
  <w:abstractNum w:abstractNumId="16" w15:restartNumberingAfterBreak="0">
    <w:nsid w:val="2D1D72E9"/>
    <w:multiLevelType w:val="multilevel"/>
    <w:tmpl w:val="594065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083403"/>
    <w:multiLevelType w:val="multilevel"/>
    <w:tmpl w:val="9EEA061A"/>
    <w:lvl w:ilvl="0">
      <w:start w:val="3"/>
      <w:numFmt w:val="decimal"/>
      <w:lvlText w:val="%1"/>
      <w:lvlJc w:val="left"/>
      <w:pPr>
        <w:ind w:left="360" w:hanging="360"/>
      </w:pPr>
      <w:rPr>
        <w:rFonts w:cs="Times New Roman" w:hint="default"/>
      </w:rPr>
    </w:lvl>
    <w:lvl w:ilvl="1">
      <w:start w:val="3"/>
      <w:numFmt w:val="decimal"/>
      <w:lvlText w:val="%1.%2"/>
      <w:lvlJc w:val="left"/>
      <w:pPr>
        <w:ind w:left="464" w:hanging="360"/>
      </w:pPr>
      <w:rPr>
        <w:rFonts w:cs="Times New Roman" w:hint="default"/>
      </w:rPr>
    </w:lvl>
    <w:lvl w:ilvl="2">
      <w:start w:val="1"/>
      <w:numFmt w:val="decimal"/>
      <w:lvlText w:val="%1.%2.%3"/>
      <w:lvlJc w:val="left"/>
      <w:pPr>
        <w:ind w:left="928" w:hanging="720"/>
      </w:pPr>
      <w:rPr>
        <w:rFonts w:cs="Times New Roman" w:hint="default"/>
      </w:rPr>
    </w:lvl>
    <w:lvl w:ilvl="3">
      <w:start w:val="1"/>
      <w:numFmt w:val="decimal"/>
      <w:lvlText w:val="%1.%2.%3.%4"/>
      <w:lvlJc w:val="left"/>
      <w:pPr>
        <w:ind w:left="1032" w:hanging="720"/>
      </w:pPr>
      <w:rPr>
        <w:rFonts w:cs="Times New Roman" w:hint="default"/>
      </w:rPr>
    </w:lvl>
    <w:lvl w:ilvl="4">
      <w:start w:val="1"/>
      <w:numFmt w:val="decimal"/>
      <w:lvlText w:val="%1.%2.%3.%4.%5"/>
      <w:lvlJc w:val="left"/>
      <w:pPr>
        <w:ind w:left="1136" w:hanging="720"/>
      </w:pPr>
      <w:rPr>
        <w:rFonts w:cs="Times New Roman" w:hint="default"/>
      </w:rPr>
    </w:lvl>
    <w:lvl w:ilvl="5">
      <w:start w:val="1"/>
      <w:numFmt w:val="decimal"/>
      <w:lvlText w:val="%1.%2.%3.%4.%5.%6"/>
      <w:lvlJc w:val="left"/>
      <w:pPr>
        <w:ind w:left="1600" w:hanging="1080"/>
      </w:pPr>
      <w:rPr>
        <w:rFonts w:cs="Times New Roman" w:hint="default"/>
      </w:rPr>
    </w:lvl>
    <w:lvl w:ilvl="6">
      <w:start w:val="1"/>
      <w:numFmt w:val="decimal"/>
      <w:lvlText w:val="%1.%2.%3.%4.%5.%6.%7"/>
      <w:lvlJc w:val="left"/>
      <w:pPr>
        <w:ind w:left="1704" w:hanging="1080"/>
      </w:pPr>
      <w:rPr>
        <w:rFonts w:cs="Times New Roman" w:hint="default"/>
      </w:rPr>
    </w:lvl>
    <w:lvl w:ilvl="7">
      <w:start w:val="1"/>
      <w:numFmt w:val="decimal"/>
      <w:lvlText w:val="%1.%2.%3.%4.%5.%6.%7.%8"/>
      <w:lvlJc w:val="left"/>
      <w:pPr>
        <w:ind w:left="2168" w:hanging="1440"/>
      </w:pPr>
      <w:rPr>
        <w:rFonts w:cs="Times New Roman" w:hint="default"/>
      </w:rPr>
    </w:lvl>
    <w:lvl w:ilvl="8">
      <w:start w:val="1"/>
      <w:numFmt w:val="decimal"/>
      <w:lvlText w:val="%1.%2.%3.%4.%5.%6.%7.%8.%9"/>
      <w:lvlJc w:val="left"/>
      <w:pPr>
        <w:ind w:left="2272" w:hanging="1440"/>
      </w:pPr>
      <w:rPr>
        <w:rFonts w:cs="Times New Roman" w:hint="default"/>
      </w:rPr>
    </w:lvl>
  </w:abstractNum>
  <w:abstractNum w:abstractNumId="18" w15:restartNumberingAfterBreak="0">
    <w:nsid w:val="333D7016"/>
    <w:multiLevelType w:val="hybridMultilevel"/>
    <w:tmpl w:val="5E36C35C"/>
    <w:lvl w:ilvl="0" w:tplc="1012DB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5D30FD"/>
    <w:multiLevelType w:val="hybridMultilevel"/>
    <w:tmpl w:val="635E9778"/>
    <w:lvl w:ilvl="0" w:tplc="C1428D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D5DB0"/>
    <w:multiLevelType w:val="multilevel"/>
    <w:tmpl w:val="42BECEB0"/>
    <w:name w:val="zzmpLegal2||Legal2|2|1|1|1|0|17||1|0|1||1|0|1||1|0|1||1|0|1||1|0|1||1|0|1||1|0|1||1|0|1||"/>
    <w:lvl w:ilvl="0">
      <w:start w:val="1"/>
      <w:numFmt w:val="decimal"/>
      <w:lvlText w:val="%1."/>
      <w:lvlJc w:val="left"/>
      <w:pPr>
        <w:tabs>
          <w:tab w:val="num" w:pos="720"/>
        </w:tabs>
      </w:pPr>
      <w:rPr>
        <w:rFonts w:hint="default"/>
        <w:b w:val="0"/>
        <w:bCs w:val="0"/>
        <w:i w:val="0"/>
        <w:iCs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rPr>
        <w:rFonts w:hint="default"/>
        <w:b w:val="0"/>
        <w:bCs w:val="0"/>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2160"/>
        </w:tabs>
        <w:ind w:firstLine="144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firstLine="216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600"/>
        </w:tabs>
        <w:ind w:firstLine="288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firstLine="360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040"/>
        </w:tabs>
        <w:ind w:firstLine="432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1440"/>
        </w:tabs>
        <w:ind w:firstLine="72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2160"/>
        </w:tabs>
        <w:ind w:firstLine="1440"/>
      </w:pPr>
      <w:rPr>
        <w:rFonts w:hint="default"/>
        <w:b/>
        <w:bCs/>
        <w:i w:val="0"/>
        <w:iCs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70041C0"/>
    <w:multiLevelType w:val="hybridMultilevel"/>
    <w:tmpl w:val="E5684F8C"/>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3F4A57"/>
    <w:multiLevelType w:val="hybridMultilevel"/>
    <w:tmpl w:val="D87A6030"/>
    <w:lvl w:ilvl="0" w:tplc="33B05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8A0049"/>
    <w:multiLevelType w:val="hybridMultilevel"/>
    <w:tmpl w:val="8DDCA1A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020275"/>
    <w:multiLevelType w:val="hybridMultilevel"/>
    <w:tmpl w:val="009831FE"/>
    <w:lvl w:ilvl="0" w:tplc="60E8413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1F4C08"/>
    <w:multiLevelType w:val="hybridMultilevel"/>
    <w:tmpl w:val="F252DAAA"/>
    <w:lvl w:ilvl="0" w:tplc="0409000F">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96155D2"/>
    <w:multiLevelType w:val="multilevel"/>
    <w:tmpl w:val="5D32C1EE"/>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3960"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7" w15:restartNumberingAfterBreak="0">
    <w:nsid w:val="4E166760"/>
    <w:multiLevelType w:val="hybridMultilevel"/>
    <w:tmpl w:val="AD9A8412"/>
    <w:lvl w:ilvl="0" w:tplc="3CD4F6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F248F9"/>
    <w:multiLevelType w:val="hybridMultilevel"/>
    <w:tmpl w:val="443C40C0"/>
    <w:lvl w:ilvl="0" w:tplc="681093BE">
      <w:start w:val="1"/>
      <w:numFmt w:val="decimal"/>
      <w:lvlText w:val="%1."/>
      <w:lvlJc w:val="left"/>
      <w:pPr>
        <w:ind w:left="720" w:hanging="360"/>
      </w:pPr>
      <w:rPr>
        <w:rFonts w:ascii="Calibri" w:eastAsia="PMingLiU"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D55E79"/>
    <w:multiLevelType w:val="multilevel"/>
    <w:tmpl w:val="8D64AD60"/>
    <w:numStyleLink w:val="ContractBest"/>
  </w:abstractNum>
  <w:abstractNum w:abstractNumId="30" w15:restartNumberingAfterBreak="0">
    <w:nsid w:val="55060431"/>
    <w:multiLevelType w:val="hybridMultilevel"/>
    <w:tmpl w:val="67D01136"/>
    <w:lvl w:ilvl="0" w:tplc="28EADC06">
      <w:start w:val="1"/>
      <w:numFmt w:val="lowerRoman"/>
      <w:lvlText w:val="(%1)"/>
      <w:lvlJc w:val="left"/>
      <w:pPr>
        <w:ind w:left="1080" w:hanging="72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AB171CA"/>
    <w:multiLevelType w:val="hybridMultilevel"/>
    <w:tmpl w:val="3E8C0688"/>
    <w:lvl w:ilvl="0" w:tplc="06D439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D85B5B"/>
    <w:multiLevelType w:val="multilevel"/>
    <w:tmpl w:val="B62AD97C"/>
    <w:lvl w:ilvl="0">
      <w:start w:val="1"/>
      <w:numFmt w:val="decimal"/>
      <w:lvlText w:val="%1."/>
      <w:lvlJc w:val="left"/>
      <w:pPr>
        <w:ind w:left="360" w:hanging="360"/>
      </w:pPr>
    </w:lvl>
    <w:lvl w:ilvl="1">
      <w:start w:val="1"/>
      <w:numFmt w:val="lowerLetter"/>
      <w:lvlText w:val="(%2)"/>
      <w:lvlJc w:val="left"/>
      <w:pPr>
        <w:ind w:left="792" w:hanging="432"/>
      </w:pPr>
      <w:rPr>
        <w:rFonts w:ascii="Calibri" w:eastAsia="PMingLiU"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55142B"/>
    <w:multiLevelType w:val="hybridMultilevel"/>
    <w:tmpl w:val="F874090A"/>
    <w:lvl w:ilvl="0" w:tplc="49EEB854">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E726C0"/>
    <w:multiLevelType w:val="hybridMultilevel"/>
    <w:tmpl w:val="C998712C"/>
    <w:lvl w:ilvl="0" w:tplc="1F1E25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D36C4"/>
    <w:multiLevelType w:val="hybridMultilevel"/>
    <w:tmpl w:val="861E97FC"/>
    <w:lvl w:ilvl="0" w:tplc="33E8C604">
      <w:start w:val="1"/>
      <w:numFmt w:val="lowerLetter"/>
      <w:lvlText w:val="(%1)"/>
      <w:lvlJc w:val="left"/>
      <w:pPr>
        <w:ind w:left="1080" w:hanging="72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270AD5"/>
    <w:multiLevelType w:val="hybridMultilevel"/>
    <w:tmpl w:val="5DCCAF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00202E"/>
    <w:multiLevelType w:val="hybridMultilevel"/>
    <w:tmpl w:val="D72C4AB8"/>
    <w:lvl w:ilvl="0" w:tplc="985A433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1F809A0"/>
    <w:multiLevelType w:val="hybridMultilevel"/>
    <w:tmpl w:val="24264DF8"/>
    <w:lvl w:ilvl="0" w:tplc="8F0E7F48">
      <w:start w:val="8"/>
      <w:numFmt w:val="decimal"/>
      <w:lvlText w:val="%1."/>
      <w:lvlJc w:val="left"/>
      <w:pPr>
        <w:ind w:left="205" w:hanging="360"/>
      </w:pPr>
      <w:rPr>
        <w:rFonts w:hint="default"/>
        <w:b w:val="0"/>
      </w:rPr>
    </w:lvl>
    <w:lvl w:ilvl="1" w:tplc="04090019" w:tentative="1">
      <w:start w:val="1"/>
      <w:numFmt w:val="lowerLetter"/>
      <w:lvlText w:val="%2."/>
      <w:lvlJc w:val="left"/>
      <w:pPr>
        <w:ind w:left="925" w:hanging="360"/>
      </w:pPr>
    </w:lvl>
    <w:lvl w:ilvl="2" w:tplc="0409001B" w:tentative="1">
      <w:start w:val="1"/>
      <w:numFmt w:val="lowerRoman"/>
      <w:lvlText w:val="%3."/>
      <w:lvlJc w:val="right"/>
      <w:pPr>
        <w:ind w:left="1645" w:hanging="180"/>
      </w:pPr>
    </w:lvl>
    <w:lvl w:ilvl="3" w:tplc="0409000F" w:tentative="1">
      <w:start w:val="1"/>
      <w:numFmt w:val="decimal"/>
      <w:lvlText w:val="%4."/>
      <w:lvlJc w:val="left"/>
      <w:pPr>
        <w:ind w:left="2365" w:hanging="360"/>
      </w:pPr>
    </w:lvl>
    <w:lvl w:ilvl="4" w:tplc="04090019" w:tentative="1">
      <w:start w:val="1"/>
      <w:numFmt w:val="lowerLetter"/>
      <w:lvlText w:val="%5."/>
      <w:lvlJc w:val="left"/>
      <w:pPr>
        <w:ind w:left="3085" w:hanging="360"/>
      </w:pPr>
    </w:lvl>
    <w:lvl w:ilvl="5" w:tplc="0409001B" w:tentative="1">
      <w:start w:val="1"/>
      <w:numFmt w:val="lowerRoman"/>
      <w:lvlText w:val="%6."/>
      <w:lvlJc w:val="right"/>
      <w:pPr>
        <w:ind w:left="3805" w:hanging="180"/>
      </w:pPr>
    </w:lvl>
    <w:lvl w:ilvl="6" w:tplc="0409000F" w:tentative="1">
      <w:start w:val="1"/>
      <w:numFmt w:val="decimal"/>
      <w:lvlText w:val="%7."/>
      <w:lvlJc w:val="left"/>
      <w:pPr>
        <w:ind w:left="4525" w:hanging="360"/>
      </w:pPr>
    </w:lvl>
    <w:lvl w:ilvl="7" w:tplc="04090019" w:tentative="1">
      <w:start w:val="1"/>
      <w:numFmt w:val="lowerLetter"/>
      <w:lvlText w:val="%8."/>
      <w:lvlJc w:val="left"/>
      <w:pPr>
        <w:ind w:left="5245" w:hanging="360"/>
      </w:pPr>
    </w:lvl>
    <w:lvl w:ilvl="8" w:tplc="0409001B" w:tentative="1">
      <w:start w:val="1"/>
      <w:numFmt w:val="lowerRoman"/>
      <w:lvlText w:val="%9."/>
      <w:lvlJc w:val="right"/>
      <w:pPr>
        <w:ind w:left="5965" w:hanging="180"/>
      </w:pPr>
    </w:lvl>
  </w:abstractNum>
  <w:abstractNum w:abstractNumId="39" w15:restartNumberingAfterBreak="0">
    <w:nsid w:val="726C745A"/>
    <w:multiLevelType w:val="hybridMultilevel"/>
    <w:tmpl w:val="FC7A89BE"/>
    <w:lvl w:ilvl="0" w:tplc="5242481E">
      <w:start w:val="3"/>
      <w:numFmt w:val="decimal"/>
      <w:lvlText w:val="%1."/>
      <w:lvlJc w:val="left"/>
      <w:pPr>
        <w:ind w:left="205" w:hanging="360"/>
      </w:pPr>
      <w:rPr>
        <w:rFonts w:hint="default"/>
      </w:rPr>
    </w:lvl>
    <w:lvl w:ilvl="1" w:tplc="04090019">
      <w:start w:val="1"/>
      <w:numFmt w:val="lowerLetter"/>
      <w:lvlText w:val="%2."/>
      <w:lvlJc w:val="left"/>
      <w:pPr>
        <w:ind w:left="925" w:hanging="360"/>
      </w:pPr>
    </w:lvl>
    <w:lvl w:ilvl="2" w:tplc="0409001B" w:tentative="1">
      <w:start w:val="1"/>
      <w:numFmt w:val="lowerRoman"/>
      <w:lvlText w:val="%3."/>
      <w:lvlJc w:val="right"/>
      <w:pPr>
        <w:ind w:left="1645" w:hanging="180"/>
      </w:pPr>
    </w:lvl>
    <w:lvl w:ilvl="3" w:tplc="0409000F" w:tentative="1">
      <w:start w:val="1"/>
      <w:numFmt w:val="decimal"/>
      <w:lvlText w:val="%4."/>
      <w:lvlJc w:val="left"/>
      <w:pPr>
        <w:ind w:left="2365" w:hanging="360"/>
      </w:pPr>
    </w:lvl>
    <w:lvl w:ilvl="4" w:tplc="04090019" w:tentative="1">
      <w:start w:val="1"/>
      <w:numFmt w:val="lowerLetter"/>
      <w:lvlText w:val="%5."/>
      <w:lvlJc w:val="left"/>
      <w:pPr>
        <w:ind w:left="3085" w:hanging="360"/>
      </w:pPr>
    </w:lvl>
    <w:lvl w:ilvl="5" w:tplc="0409001B" w:tentative="1">
      <w:start w:val="1"/>
      <w:numFmt w:val="lowerRoman"/>
      <w:lvlText w:val="%6."/>
      <w:lvlJc w:val="right"/>
      <w:pPr>
        <w:ind w:left="3805" w:hanging="180"/>
      </w:pPr>
    </w:lvl>
    <w:lvl w:ilvl="6" w:tplc="0409000F" w:tentative="1">
      <w:start w:val="1"/>
      <w:numFmt w:val="decimal"/>
      <w:lvlText w:val="%7."/>
      <w:lvlJc w:val="left"/>
      <w:pPr>
        <w:ind w:left="4525" w:hanging="360"/>
      </w:pPr>
    </w:lvl>
    <w:lvl w:ilvl="7" w:tplc="04090019" w:tentative="1">
      <w:start w:val="1"/>
      <w:numFmt w:val="lowerLetter"/>
      <w:lvlText w:val="%8."/>
      <w:lvlJc w:val="left"/>
      <w:pPr>
        <w:ind w:left="5245" w:hanging="360"/>
      </w:pPr>
    </w:lvl>
    <w:lvl w:ilvl="8" w:tplc="0409001B" w:tentative="1">
      <w:start w:val="1"/>
      <w:numFmt w:val="lowerRoman"/>
      <w:lvlText w:val="%9."/>
      <w:lvlJc w:val="right"/>
      <w:pPr>
        <w:ind w:left="5965" w:hanging="180"/>
      </w:pPr>
    </w:lvl>
  </w:abstractNum>
  <w:abstractNum w:abstractNumId="40" w15:restartNumberingAfterBreak="0">
    <w:nsid w:val="76D819BB"/>
    <w:multiLevelType w:val="multilevel"/>
    <w:tmpl w:val="DC125C76"/>
    <w:lvl w:ilvl="0">
      <w:start w:val="1"/>
      <w:numFmt w:val="lowerLetter"/>
      <w:lvlText w:val="%1."/>
      <w:lvlJc w:val="left"/>
      <w:pPr>
        <w:ind w:left="104" w:hanging="259"/>
      </w:pPr>
      <w:rPr>
        <w:rFonts w:asciiTheme="minorHAnsi" w:eastAsia="PMingLiU" w:hAnsiTheme="minorHAnsi" w:cs="Arial"/>
        <w:b w:val="0"/>
        <w:spacing w:val="-2"/>
        <w:sz w:val="20"/>
        <w:szCs w:val="20"/>
      </w:rPr>
    </w:lvl>
    <w:lvl w:ilvl="1">
      <w:start w:val="1"/>
      <w:numFmt w:val="decimal"/>
      <w:lvlText w:val="%1.%2"/>
      <w:lvlJc w:val="left"/>
      <w:pPr>
        <w:ind w:left="104" w:hanging="408"/>
      </w:pPr>
      <w:rPr>
        <w:rFonts w:asciiTheme="minorHAnsi" w:eastAsia="Calibri" w:hAnsiTheme="minorHAnsi" w:cs="Arial" w:hint="default"/>
        <w:b w:val="0"/>
        <w:spacing w:val="-2"/>
        <w:sz w:val="20"/>
        <w:szCs w:val="20"/>
      </w:rPr>
    </w:lvl>
    <w:lvl w:ilvl="2">
      <w:start w:val="1"/>
      <w:numFmt w:val="bullet"/>
      <w:lvlText w:val="•"/>
      <w:lvlJc w:val="left"/>
      <w:pPr>
        <w:ind w:left="24" w:hanging="408"/>
      </w:pPr>
    </w:lvl>
    <w:lvl w:ilvl="3">
      <w:start w:val="1"/>
      <w:numFmt w:val="bullet"/>
      <w:lvlText w:val="•"/>
      <w:lvlJc w:val="left"/>
      <w:pPr>
        <w:ind w:left="-55" w:hanging="408"/>
      </w:pPr>
    </w:lvl>
    <w:lvl w:ilvl="4">
      <w:start w:val="1"/>
      <w:numFmt w:val="bullet"/>
      <w:lvlText w:val="•"/>
      <w:lvlJc w:val="left"/>
      <w:pPr>
        <w:ind w:left="-135" w:hanging="408"/>
      </w:pPr>
    </w:lvl>
    <w:lvl w:ilvl="5">
      <w:start w:val="1"/>
      <w:numFmt w:val="bullet"/>
      <w:lvlText w:val="•"/>
      <w:lvlJc w:val="left"/>
      <w:pPr>
        <w:ind w:left="-214" w:hanging="408"/>
      </w:pPr>
    </w:lvl>
    <w:lvl w:ilvl="6">
      <w:start w:val="1"/>
      <w:numFmt w:val="bullet"/>
      <w:lvlText w:val="•"/>
      <w:lvlJc w:val="left"/>
      <w:pPr>
        <w:ind w:left="-294" w:hanging="408"/>
      </w:pPr>
    </w:lvl>
    <w:lvl w:ilvl="7">
      <w:start w:val="1"/>
      <w:numFmt w:val="bullet"/>
      <w:lvlText w:val="•"/>
      <w:lvlJc w:val="left"/>
      <w:pPr>
        <w:ind w:left="-374" w:hanging="408"/>
      </w:pPr>
    </w:lvl>
    <w:lvl w:ilvl="8">
      <w:start w:val="1"/>
      <w:numFmt w:val="bullet"/>
      <w:lvlText w:val="•"/>
      <w:lvlJc w:val="left"/>
      <w:pPr>
        <w:ind w:left="-453" w:hanging="408"/>
      </w:pPr>
    </w:lvl>
  </w:abstractNum>
  <w:abstractNum w:abstractNumId="41" w15:restartNumberingAfterBreak="0">
    <w:nsid w:val="7B222AB1"/>
    <w:multiLevelType w:val="hybridMultilevel"/>
    <w:tmpl w:val="31C8354E"/>
    <w:lvl w:ilvl="0" w:tplc="11FA27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F248BC"/>
    <w:multiLevelType w:val="hybridMultilevel"/>
    <w:tmpl w:val="B9349FA6"/>
    <w:lvl w:ilvl="0" w:tplc="1AB2893E">
      <w:start w:val="1"/>
      <w:numFmt w:val="lowerLetter"/>
      <w:lvlText w:val="(%1)"/>
      <w:lvlJc w:val="left"/>
      <w:pPr>
        <w:ind w:left="360" w:hanging="360"/>
      </w:pPr>
      <w:rPr>
        <w:rFonts w:cs="Arial" w:hint="default"/>
        <w:b w:val="0"/>
        <w:color w:val="auto"/>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F622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27"/>
  </w:num>
  <w:num w:numId="7">
    <w:abstractNumId w:val="43"/>
  </w:num>
  <w:num w:numId="8">
    <w:abstractNumId w:val="37"/>
  </w:num>
  <w:num w:numId="9">
    <w:abstractNumId w:val="18"/>
  </w:num>
  <w:num w:numId="10">
    <w:abstractNumId w:val="10"/>
  </w:num>
  <w:num w:numId="11">
    <w:abstractNumId w:val="30"/>
  </w:num>
  <w:num w:numId="12">
    <w:abstractNumId w:val="23"/>
  </w:num>
  <w:num w:numId="13">
    <w:abstractNumId w:val="32"/>
  </w:num>
  <w:num w:numId="14">
    <w:abstractNumId w:val="4"/>
  </w:num>
  <w:num w:numId="15">
    <w:abstractNumId w:val="13"/>
  </w:num>
  <w:num w:numId="16">
    <w:abstractNumId w:val="42"/>
  </w:num>
  <w:num w:numId="17">
    <w:abstractNumId w:val="5"/>
  </w:num>
  <w:num w:numId="18">
    <w:abstractNumId w:val="2"/>
  </w:num>
  <w:num w:numId="19">
    <w:abstractNumId w:val="16"/>
  </w:num>
  <w:num w:numId="20">
    <w:abstractNumId w:val="26"/>
  </w:num>
  <w:num w:numId="21">
    <w:abstractNumId w:val="9"/>
  </w:num>
  <w:num w:numId="22">
    <w:abstractNumId w:val="39"/>
  </w:num>
  <w:num w:numId="23">
    <w:abstractNumId w:val="15"/>
  </w:num>
  <w:num w:numId="24">
    <w:abstractNumId w:val="35"/>
  </w:num>
  <w:num w:numId="25">
    <w:abstractNumId w:val="24"/>
  </w:num>
  <w:num w:numId="26">
    <w:abstractNumId w:val="28"/>
  </w:num>
  <w:num w:numId="27">
    <w:abstractNumId w:val="20"/>
  </w:num>
  <w:num w:numId="28">
    <w:abstractNumId w:val="31"/>
  </w:num>
  <w:num w:numId="29">
    <w:abstractNumId w:val="41"/>
  </w:num>
  <w:num w:numId="30">
    <w:abstractNumId w:val="19"/>
  </w:num>
  <w:num w:numId="31">
    <w:abstractNumId w:val="17"/>
  </w:num>
  <w:num w:numId="32">
    <w:abstractNumId w:val="3"/>
  </w:num>
  <w:num w:numId="33">
    <w:abstractNumId w:val="36"/>
  </w:num>
  <w:num w:numId="34">
    <w:abstractNumId w:val="34"/>
  </w:num>
  <w:num w:numId="35">
    <w:abstractNumId w:val="8"/>
  </w:num>
  <w:num w:numId="36">
    <w:abstractNumId w:val="11"/>
  </w:num>
  <w:num w:numId="37">
    <w:abstractNumId w:val="7"/>
  </w:num>
  <w:num w:numId="38">
    <w:abstractNumId w:val="0"/>
  </w:num>
  <w:num w:numId="39">
    <w:abstractNumId w:val="21"/>
  </w:num>
  <w:num w:numId="40">
    <w:abstractNumId w:val="6"/>
  </w:num>
  <w:num w:numId="41">
    <w:abstractNumId w:val="22"/>
  </w:num>
  <w:num w:numId="42">
    <w:abstractNumId w:val="38"/>
  </w:num>
  <w:num w:numId="43">
    <w:abstractNumId w:val="1"/>
  </w:num>
  <w:num w:numId="44">
    <w:abstractNumId w:val="14"/>
  </w:num>
  <w:num w:numId="45">
    <w:abstractNumId w:val="12"/>
  </w:num>
  <w:num w:numId="46">
    <w:abstractNumId w:val="29"/>
    <w:lvlOverride w:ilvl="3">
      <w:lvl w:ilvl="3">
        <w:start w:val="1"/>
        <w:numFmt w:val="lowerLetter"/>
        <w:pStyle w:val="Heading3"/>
        <w:lvlText w:val="(%4)"/>
        <w:lvlJc w:val="left"/>
        <w:pPr>
          <w:ind w:left="1440" w:hanging="720"/>
        </w:pPr>
        <w:rPr>
          <w:rFonts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an Fintz">
    <w15:presenceInfo w15:providerId="AD" w15:userId="S::sfintz@nvidia.com::f4704422-336c-4688-988e-0cc409be2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CD"/>
    <w:rsid w:val="000015AA"/>
    <w:rsid w:val="000018ED"/>
    <w:rsid w:val="00002B1E"/>
    <w:rsid w:val="00007B71"/>
    <w:rsid w:val="00007CCB"/>
    <w:rsid w:val="00013317"/>
    <w:rsid w:val="00013CF6"/>
    <w:rsid w:val="00014847"/>
    <w:rsid w:val="00015645"/>
    <w:rsid w:val="0002198A"/>
    <w:rsid w:val="0002532F"/>
    <w:rsid w:val="00035DB0"/>
    <w:rsid w:val="00035EA0"/>
    <w:rsid w:val="00036202"/>
    <w:rsid w:val="000367E3"/>
    <w:rsid w:val="00040EC4"/>
    <w:rsid w:val="00042E1F"/>
    <w:rsid w:val="0004612E"/>
    <w:rsid w:val="00051010"/>
    <w:rsid w:val="000541AD"/>
    <w:rsid w:val="00056F63"/>
    <w:rsid w:val="00057695"/>
    <w:rsid w:val="00060640"/>
    <w:rsid w:val="000636EC"/>
    <w:rsid w:val="0006430E"/>
    <w:rsid w:val="0006464F"/>
    <w:rsid w:val="00066BA8"/>
    <w:rsid w:val="00070928"/>
    <w:rsid w:val="000712CD"/>
    <w:rsid w:val="000740D7"/>
    <w:rsid w:val="00074A48"/>
    <w:rsid w:val="000758E7"/>
    <w:rsid w:val="0007705D"/>
    <w:rsid w:val="000814BF"/>
    <w:rsid w:val="000820F2"/>
    <w:rsid w:val="000827EB"/>
    <w:rsid w:val="00084C58"/>
    <w:rsid w:val="000876E0"/>
    <w:rsid w:val="0009385E"/>
    <w:rsid w:val="000A06CC"/>
    <w:rsid w:val="000A37FA"/>
    <w:rsid w:val="000A418F"/>
    <w:rsid w:val="000A4FB6"/>
    <w:rsid w:val="000A7FC7"/>
    <w:rsid w:val="000B0CB9"/>
    <w:rsid w:val="000B1C4F"/>
    <w:rsid w:val="000B35DB"/>
    <w:rsid w:val="000B532F"/>
    <w:rsid w:val="000C09EF"/>
    <w:rsid w:val="000C0A33"/>
    <w:rsid w:val="000C6C0A"/>
    <w:rsid w:val="000C6F44"/>
    <w:rsid w:val="000D2A38"/>
    <w:rsid w:val="000D3182"/>
    <w:rsid w:val="000D7677"/>
    <w:rsid w:val="000E50A6"/>
    <w:rsid w:val="000E5D97"/>
    <w:rsid w:val="000E6B6A"/>
    <w:rsid w:val="000F3CC8"/>
    <w:rsid w:val="000F4B59"/>
    <w:rsid w:val="0010456C"/>
    <w:rsid w:val="00111640"/>
    <w:rsid w:val="00112DE3"/>
    <w:rsid w:val="001157E6"/>
    <w:rsid w:val="00122C43"/>
    <w:rsid w:val="00125117"/>
    <w:rsid w:val="00130346"/>
    <w:rsid w:val="00131882"/>
    <w:rsid w:val="001326ED"/>
    <w:rsid w:val="001329E0"/>
    <w:rsid w:val="00140139"/>
    <w:rsid w:val="001421C9"/>
    <w:rsid w:val="00150C20"/>
    <w:rsid w:val="001600A3"/>
    <w:rsid w:val="0016258D"/>
    <w:rsid w:val="0017323C"/>
    <w:rsid w:val="001760D6"/>
    <w:rsid w:val="0017682B"/>
    <w:rsid w:val="001776B6"/>
    <w:rsid w:val="001861BB"/>
    <w:rsid w:val="0018694E"/>
    <w:rsid w:val="00186FDF"/>
    <w:rsid w:val="001874CF"/>
    <w:rsid w:val="00193BA5"/>
    <w:rsid w:val="0019717B"/>
    <w:rsid w:val="001A2A0E"/>
    <w:rsid w:val="001A6B2B"/>
    <w:rsid w:val="001A6B3A"/>
    <w:rsid w:val="001B3C97"/>
    <w:rsid w:val="001B6D89"/>
    <w:rsid w:val="001B701A"/>
    <w:rsid w:val="001B79EE"/>
    <w:rsid w:val="001C0C9B"/>
    <w:rsid w:val="001C13B8"/>
    <w:rsid w:val="001C2C99"/>
    <w:rsid w:val="001C6990"/>
    <w:rsid w:val="001D3B0E"/>
    <w:rsid w:val="001D5EA1"/>
    <w:rsid w:val="001D5FF6"/>
    <w:rsid w:val="001E193C"/>
    <w:rsid w:val="001F0D7A"/>
    <w:rsid w:val="001F4777"/>
    <w:rsid w:val="002016C2"/>
    <w:rsid w:val="002019C3"/>
    <w:rsid w:val="002027ED"/>
    <w:rsid w:val="00202F54"/>
    <w:rsid w:val="002038C3"/>
    <w:rsid w:val="002045A8"/>
    <w:rsid w:val="002109CA"/>
    <w:rsid w:val="00213221"/>
    <w:rsid w:val="002136CA"/>
    <w:rsid w:val="00215B3C"/>
    <w:rsid w:val="00216A64"/>
    <w:rsid w:val="002300FA"/>
    <w:rsid w:val="00232D05"/>
    <w:rsid w:val="0023437D"/>
    <w:rsid w:val="00234948"/>
    <w:rsid w:val="00236688"/>
    <w:rsid w:val="00236F0C"/>
    <w:rsid w:val="00240E31"/>
    <w:rsid w:val="0024385F"/>
    <w:rsid w:val="00247E03"/>
    <w:rsid w:val="00253601"/>
    <w:rsid w:val="0025509E"/>
    <w:rsid w:val="00255798"/>
    <w:rsid w:val="00256F0C"/>
    <w:rsid w:val="002605D0"/>
    <w:rsid w:val="002628E8"/>
    <w:rsid w:val="002651F4"/>
    <w:rsid w:val="00266D98"/>
    <w:rsid w:val="00271988"/>
    <w:rsid w:val="00274862"/>
    <w:rsid w:val="00277053"/>
    <w:rsid w:val="00280EA7"/>
    <w:rsid w:val="00283714"/>
    <w:rsid w:val="002842C3"/>
    <w:rsid w:val="00286962"/>
    <w:rsid w:val="002914F8"/>
    <w:rsid w:val="00292D60"/>
    <w:rsid w:val="00292DBF"/>
    <w:rsid w:val="00297BB0"/>
    <w:rsid w:val="002A353A"/>
    <w:rsid w:val="002A396E"/>
    <w:rsid w:val="002A3FA7"/>
    <w:rsid w:val="002A5CC6"/>
    <w:rsid w:val="002A61E0"/>
    <w:rsid w:val="002B3CC5"/>
    <w:rsid w:val="002C42F0"/>
    <w:rsid w:val="002C4314"/>
    <w:rsid w:val="002D1313"/>
    <w:rsid w:val="002D1FF9"/>
    <w:rsid w:val="002D5856"/>
    <w:rsid w:val="002D7B68"/>
    <w:rsid w:val="002E01AD"/>
    <w:rsid w:val="002E38EF"/>
    <w:rsid w:val="002E466C"/>
    <w:rsid w:val="002E69D4"/>
    <w:rsid w:val="002F2D2E"/>
    <w:rsid w:val="002F4084"/>
    <w:rsid w:val="002F46A1"/>
    <w:rsid w:val="0030160C"/>
    <w:rsid w:val="00301BB2"/>
    <w:rsid w:val="00302316"/>
    <w:rsid w:val="0030487F"/>
    <w:rsid w:val="00311DC2"/>
    <w:rsid w:val="00314FDD"/>
    <w:rsid w:val="003211BE"/>
    <w:rsid w:val="00326BA2"/>
    <w:rsid w:val="00330FF1"/>
    <w:rsid w:val="0034314A"/>
    <w:rsid w:val="00346F44"/>
    <w:rsid w:val="0035443B"/>
    <w:rsid w:val="003654F0"/>
    <w:rsid w:val="00370FC2"/>
    <w:rsid w:val="00374052"/>
    <w:rsid w:val="00374B19"/>
    <w:rsid w:val="0037654F"/>
    <w:rsid w:val="003767B3"/>
    <w:rsid w:val="00382264"/>
    <w:rsid w:val="0038265E"/>
    <w:rsid w:val="003828B1"/>
    <w:rsid w:val="00387AE4"/>
    <w:rsid w:val="003A2FD0"/>
    <w:rsid w:val="003A4E08"/>
    <w:rsid w:val="003A74B1"/>
    <w:rsid w:val="003B0FF8"/>
    <w:rsid w:val="003B37A4"/>
    <w:rsid w:val="003B4213"/>
    <w:rsid w:val="003B5D95"/>
    <w:rsid w:val="003C5768"/>
    <w:rsid w:val="003C6EC0"/>
    <w:rsid w:val="003D43F3"/>
    <w:rsid w:val="003D5B21"/>
    <w:rsid w:val="003E0AC9"/>
    <w:rsid w:val="003E0EB9"/>
    <w:rsid w:val="003E199A"/>
    <w:rsid w:val="003E352F"/>
    <w:rsid w:val="003E39A3"/>
    <w:rsid w:val="003F0241"/>
    <w:rsid w:val="003F7AE5"/>
    <w:rsid w:val="004052E8"/>
    <w:rsid w:val="00407352"/>
    <w:rsid w:val="00407E59"/>
    <w:rsid w:val="00407FA0"/>
    <w:rsid w:val="004116BD"/>
    <w:rsid w:val="00412868"/>
    <w:rsid w:val="00417D60"/>
    <w:rsid w:val="00417E07"/>
    <w:rsid w:val="00425556"/>
    <w:rsid w:val="00425990"/>
    <w:rsid w:val="00426A92"/>
    <w:rsid w:val="0042774D"/>
    <w:rsid w:val="00427B14"/>
    <w:rsid w:val="00427D62"/>
    <w:rsid w:val="0043345D"/>
    <w:rsid w:val="00437048"/>
    <w:rsid w:val="00437706"/>
    <w:rsid w:val="00440C6D"/>
    <w:rsid w:val="00442DFD"/>
    <w:rsid w:val="00442E66"/>
    <w:rsid w:val="00443982"/>
    <w:rsid w:val="00443FDD"/>
    <w:rsid w:val="004513C1"/>
    <w:rsid w:val="00452341"/>
    <w:rsid w:val="0045301E"/>
    <w:rsid w:val="004577D9"/>
    <w:rsid w:val="004657E9"/>
    <w:rsid w:val="0047388D"/>
    <w:rsid w:val="00474546"/>
    <w:rsid w:val="004804B9"/>
    <w:rsid w:val="00486253"/>
    <w:rsid w:val="00487960"/>
    <w:rsid w:val="004A1CE6"/>
    <w:rsid w:val="004A2230"/>
    <w:rsid w:val="004B458A"/>
    <w:rsid w:val="004B4B45"/>
    <w:rsid w:val="004B5968"/>
    <w:rsid w:val="004C5CFF"/>
    <w:rsid w:val="004D7734"/>
    <w:rsid w:val="004E039C"/>
    <w:rsid w:val="004E431D"/>
    <w:rsid w:val="004E47DB"/>
    <w:rsid w:val="004E61BF"/>
    <w:rsid w:val="004E6E73"/>
    <w:rsid w:val="004E77B0"/>
    <w:rsid w:val="004F2094"/>
    <w:rsid w:val="004F26EB"/>
    <w:rsid w:val="005065F9"/>
    <w:rsid w:val="005232CA"/>
    <w:rsid w:val="00524910"/>
    <w:rsid w:val="00527D9A"/>
    <w:rsid w:val="005369BE"/>
    <w:rsid w:val="00540D48"/>
    <w:rsid w:val="00542360"/>
    <w:rsid w:val="0054624E"/>
    <w:rsid w:val="0054794E"/>
    <w:rsid w:val="00547CBE"/>
    <w:rsid w:val="005501F3"/>
    <w:rsid w:val="00557041"/>
    <w:rsid w:val="00562B48"/>
    <w:rsid w:val="00567781"/>
    <w:rsid w:val="005754B0"/>
    <w:rsid w:val="0057643F"/>
    <w:rsid w:val="00591FBE"/>
    <w:rsid w:val="00596180"/>
    <w:rsid w:val="005A171D"/>
    <w:rsid w:val="005A1E8A"/>
    <w:rsid w:val="005A23CD"/>
    <w:rsid w:val="005A2ED9"/>
    <w:rsid w:val="005A4D17"/>
    <w:rsid w:val="005A6C8F"/>
    <w:rsid w:val="005B09DB"/>
    <w:rsid w:val="005B1042"/>
    <w:rsid w:val="005B245A"/>
    <w:rsid w:val="005B35CD"/>
    <w:rsid w:val="005C0B50"/>
    <w:rsid w:val="005C22BE"/>
    <w:rsid w:val="005C51A3"/>
    <w:rsid w:val="005C644B"/>
    <w:rsid w:val="005D225E"/>
    <w:rsid w:val="005D3CBB"/>
    <w:rsid w:val="005D7432"/>
    <w:rsid w:val="005E053F"/>
    <w:rsid w:val="005E1A15"/>
    <w:rsid w:val="005E1C69"/>
    <w:rsid w:val="005E23D3"/>
    <w:rsid w:val="005E5C59"/>
    <w:rsid w:val="005E70D3"/>
    <w:rsid w:val="005E72D1"/>
    <w:rsid w:val="005F103E"/>
    <w:rsid w:val="00603A84"/>
    <w:rsid w:val="00604597"/>
    <w:rsid w:val="006057B7"/>
    <w:rsid w:val="0060600C"/>
    <w:rsid w:val="00612779"/>
    <w:rsid w:val="006177A5"/>
    <w:rsid w:val="00622903"/>
    <w:rsid w:val="00625163"/>
    <w:rsid w:val="006271C0"/>
    <w:rsid w:val="0063002C"/>
    <w:rsid w:val="00633E4F"/>
    <w:rsid w:val="00634115"/>
    <w:rsid w:val="00641A8D"/>
    <w:rsid w:val="00643B66"/>
    <w:rsid w:val="006453C2"/>
    <w:rsid w:val="00651349"/>
    <w:rsid w:val="00651BD9"/>
    <w:rsid w:val="0065216D"/>
    <w:rsid w:val="006531ED"/>
    <w:rsid w:val="006545DF"/>
    <w:rsid w:val="00663680"/>
    <w:rsid w:val="0067088E"/>
    <w:rsid w:val="00675A40"/>
    <w:rsid w:val="006809C4"/>
    <w:rsid w:val="006864C6"/>
    <w:rsid w:val="00696143"/>
    <w:rsid w:val="006974B9"/>
    <w:rsid w:val="006977E3"/>
    <w:rsid w:val="006A0138"/>
    <w:rsid w:val="006A24FA"/>
    <w:rsid w:val="006A378C"/>
    <w:rsid w:val="006A423A"/>
    <w:rsid w:val="006A6C24"/>
    <w:rsid w:val="006B2167"/>
    <w:rsid w:val="006B426A"/>
    <w:rsid w:val="006B5471"/>
    <w:rsid w:val="006C1A22"/>
    <w:rsid w:val="006C5071"/>
    <w:rsid w:val="006C5766"/>
    <w:rsid w:val="006C6DC3"/>
    <w:rsid w:val="006D4E87"/>
    <w:rsid w:val="006D57CB"/>
    <w:rsid w:val="006F203A"/>
    <w:rsid w:val="006F7366"/>
    <w:rsid w:val="0070041F"/>
    <w:rsid w:val="00701430"/>
    <w:rsid w:val="007020AC"/>
    <w:rsid w:val="00702341"/>
    <w:rsid w:val="0070265A"/>
    <w:rsid w:val="00703C18"/>
    <w:rsid w:val="0070629B"/>
    <w:rsid w:val="00706372"/>
    <w:rsid w:val="007102C7"/>
    <w:rsid w:val="0071205D"/>
    <w:rsid w:val="007142F9"/>
    <w:rsid w:val="007144F8"/>
    <w:rsid w:val="00717A8A"/>
    <w:rsid w:val="0072015D"/>
    <w:rsid w:val="0072231D"/>
    <w:rsid w:val="00724611"/>
    <w:rsid w:val="007322FF"/>
    <w:rsid w:val="00732BDD"/>
    <w:rsid w:val="00753B5F"/>
    <w:rsid w:val="00754B2B"/>
    <w:rsid w:val="0075636B"/>
    <w:rsid w:val="00756B8A"/>
    <w:rsid w:val="00757CB8"/>
    <w:rsid w:val="00757CF3"/>
    <w:rsid w:val="007629DA"/>
    <w:rsid w:val="0077045E"/>
    <w:rsid w:val="00771BDD"/>
    <w:rsid w:val="00777A92"/>
    <w:rsid w:val="00782262"/>
    <w:rsid w:val="00782760"/>
    <w:rsid w:val="00782E80"/>
    <w:rsid w:val="007849B8"/>
    <w:rsid w:val="007858F9"/>
    <w:rsid w:val="007863C8"/>
    <w:rsid w:val="007924FD"/>
    <w:rsid w:val="007A000F"/>
    <w:rsid w:val="007B12B0"/>
    <w:rsid w:val="007B1738"/>
    <w:rsid w:val="007B1EB8"/>
    <w:rsid w:val="007B2208"/>
    <w:rsid w:val="007B22F0"/>
    <w:rsid w:val="007B5423"/>
    <w:rsid w:val="007B5ACD"/>
    <w:rsid w:val="007B678D"/>
    <w:rsid w:val="007C5599"/>
    <w:rsid w:val="007C5E8D"/>
    <w:rsid w:val="007D0DEB"/>
    <w:rsid w:val="007D1908"/>
    <w:rsid w:val="007D746B"/>
    <w:rsid w:val="007E0274"/>
    <w:rsid w:val="007E0F25"/>
    <w:rsid w:val="007E3EB8"/>
    <w:rsid w:val="007E4C41"/>
    <w:rsid w:val="007E7996"/>
    <w:rsid w:val="007F048B"/>
    <w:rsid w:val="00800247"/>
    <w:rsid w:val="00800DAF"/>
    <w:rsid w:val="0081021B"/>
    <w:rsid w:val="00811A46"/>
    <w:rsid w:val="008132F4"/>
    <w:rsid w:val="0081486C"/>
    <w:rsid w:val="00815904"/>
    <w:rsid w:val="00816758"/>
    <w:rsid w:val="00817475"/>
    <w:rsid w:val="00824C66"/>
    <w:rsid w:val="008278C3"/>
    <w:rsid w:val="0083454A"/>
    <w:rsid w:val="00834ADD"/>
    <w:rsid w:val="00834F4A"/>
    <w:rsid w:val="008351D4"/>
    <w:rsid w:val="00837897"/>
    <w:rsid w:val="008412C2"/>
    <w:rsid w:val="00847E97"/>
    <w:rsid w:val="008534FD"/>
    <w:rsid w:val="00854BF2"/>
    <w:rsid w:val="00856C74"/>
    <w:rsid w:val="00866FC8"/>
    <w:rsid w:val="0087783B"/>
    <w:rsid w:val="00877E39"/>
    <w:rsid w:val="00877F6C"/>
    <w:rsid w:val="00882892"/>
    <w:rsid w:val="008864D2"/>
    <w:rsid w:val="008874AB"/>
    <w:rsid w:val="00894702"/>
    <w:rsid w:val="00894982"/>
    <w:rsid w:val="008A0A0C"/>
    <w:rsid w:val="008A1A17"/>
    <w:rsid w:val="008A1CE6"/>
    <w:rsid w:val="008A39CC"/>
    <w:rsid w:val="008A5952"/>
    <w:rsid w:val="008B04FD"/>
    <w:rsid w:val="008B0FCE"/>
    <w:rsid w:val="008B2050"/>
    <w:rsid w:val="008B34B1"/>
    <w:rsid w:val="008B4AE0"/>
    <w:rsid w:val="008C1683"/>
    <w:rsid w:val="008C37E9"/>
    <w:rsid w:val="008C3CA4"/>
    <w:rsid w:val="008D0222"/>
    <w:rsid w:val="008E099E"/>
    <w:rsid w:val="008E156F"/>
    <w:rsid w:val="008E5A51"/>
    <w:rsid w:val="008E5DF5"/>
    <w:rsid w:val="008E6489"/>
    <w:rsid w:val="008F54B4"/>
    <w:rsid w:val="008F692A"/>
    <w:rsid w:val="008F6D14"/>
    <w:rsid w:val="0090024E"/>
    <w:rsid w:val="00905D1D"/>
    <w:rsid w:val="009067A4"/>
    <w:rsid w:val="00910A7C"/>
    <w:rsid w:val="00911B29"/>
    <w:rsid w:val="00912907"/>
    <w:rsid w:val="00915C6A"/>
    <w:rsid w:val="00917FE1"/>
    <w:rsid w:val="00921CA8"/>
    <w:rsid w:val="00922FF0"/>
    <w:rsid w:val="00923629"/>
    <w:rsid w:val="0092694B"/>
    <w:rsid w:val="00927956"/>
    <w:rsid w:val="009422B1"/>
    <w:rsid w:val="00942B5C"/>
    <w:rsid w:val="009523CC"/>
    <w:rsid w:val="009571C6"/>
    <w:rsid w:val="0095773A"/>
    <w:rsid w:val="009645E0"/>
    <w:rsid w:val="009670BD"/>
    <w:rsid w:val="00971306"/>
    <w:rsid w:val="009726B4"/>
    <w:rsid w:val="00973BFC"/>
    <w:rsid w:val="00976CBA"/>
    <w:rsid w:val="00980938"/>
    <w:rsid w:val="0099456B"/>
    <w:rsid w:val="009A1710"/>
    <w:rsid w:val="009A2245"/>
    <w:rsid w:val="009A31FB"/>
    <w:rsid w:val="009A397D"/>
    <w:rsid w:val="009A5AA0"/>
    <w:rsid w:val="009A789B"/>
    <w:rsid w:val="009B06F5"/>
    <w:rsid w:val="009C1581"/>
    <w:rsid w:val="009C30C4"/>
    <w:rsid w:val="009C3841"/>
    <w:rsid w:val="009C591B"/>
    <w:rsid w:val="009E0A9D"/>
    <w:rsid w:val="009E169F"/>
    <w:rsid w:val="009E5D20"/>
    <w:rsid w:val="009E7480"/>
    <w:rsid w:val="009F387A"/>
    <w:rsid w:val="009F4090"/>
    <w:rsid w:val="009F4CA9"/>
    <w:rsid w:val="009F4DF4"/>
    <w:rsid w:val="009F4F1A"/>
    <w:rsid w:val="009F6973"/>
    <w:rsid w:val="009F7E2B"/>
    <w:rsid w:val="00A02370"/>
    <w:rsid w:val="00A03854"/>
    <w:rsid w:val="00A07033"/>
    <w:rsid w:val="00A07DA9"/>
    <w:rsid w:val="00A11A0A"/>
    <w:rsid w:val="00A175D3"/>
    <w:rsid w:val="00A20372"/>
    <w:rsid w:val="00A22884"/>
    <w:rsid w:val="00A23109"/>
    <w:rsid w:val="00A23B2D"/>
    <w:rsid w:val="00A2437A"/>
    <w:rsid w:val="00A37182"/>
    <w:rsid w:val="00A43B2B"/>
    <w:rsid w:val="00A51CB4"/>
    <w:rsid w:val="00A54C4F"/>
    <w:rsid w:val="00A56B23"/>
    <w:rsid w:val="00A60823"/>
    <w:rsid w:val="00A61F46"/>
    <w:rsid w:val="00A648F5"/>
    <w:rsid w:val="00A64BC3"/>
    <w:rsid w:val="00A656E3"/>
    <w:rsid w:val="00A66FE6"/>
    <w:rsid w:val="00A757B3"/>
    <w:rsid w:val="00A83731"/>
    <w:rsid w:val="00A9751F"/>
    <w:rsid w:val="00AA1A78"/>
    <w:rsid w:val="00AA2184"/>
    <w:rsid w:val="00AA3D71"/>
    <w:rsid w:val="00AA4589"/>
    <w:rsid w:val="00AA7D50"/>
    <w:rsid w:val="00AB18A7"/>
    <w:rsid w:val="00AB24B3"/>
    <w:rsid w:val="00AB3F37"/>
    <w:rsid w:val="00AC09B3"/>
    <w:rsid w:val="00AC2FE6"/>
    <w:rsid w:val="00AC6C82"/>
    <w:rsid w:val="00AC6DAE"/>
    <w:rsid w:val="00AC6FC9"/>
    <w:rsid w:val="00AD33C3"/>
    <w:rsid w:val="00AD5EA0"/>
    <w:rsid w:val="00AD70BF"/>
    <w:rsid w:val="00AD7CE7"/>
    <w:rsid w:val="00AE2080"/>
    <w:rsid w:val="00AE2A42"/>
    <w:rsid w:val="00AE7FE5"/>
    <w:rsid w:val="00AF14BD"/>
    <w:rsid w:val="00AF269A"/>
    <w:rsid w:val="00AF63C5"/>
    <w:rsid w:val="00B00335"/>
    <w:rsid w:val="00B00AFC"/>
    <w:rsid w:val="00B01B09"/>
    <w:rsid w:val="00B02D18"/>
    <w:rsid w:val="00B04235"/>
    <w:rsid w:val="00B12780"/>
    <w:rsid w:val="00B13B76"/>
    <w:rsid w:val="00B152DD"/>
    <w:rsid w:val="00B153A7"/>
    <w:rsid w:val="00B154D0"/>
    <w:rsid w:val="00B23460"/>
    <w:rsid w:val="00B3029E"/>
    <w:rsid w:val="00B30C2A"/>
    <w:rsid w:val="00B33443"/>
    <w:rsid w:val="00B34667"/>
    <w:rsid w:val="00B35B50"/>
    <w:rsid w:val="00B402A9"/>
    <w:rsid w:val="00B40C95"/>
    <w:rsid w:val="00B457CD"/>
    <w:rsid w:val="00B50222"/>
    <w:rsid w:val="00B53442"/>
    <w:rsid w:val="00B54042"/>
    <w:rsid w:val="00B55DD7"/>
    <w:rsid w:val="00B56897"/>
    <w:rsid w:val="00B62102"/>
    <w:rsid w:val="00B626B7"/>
    <w:rsid w:val="00B65478"/>
    <w:rsid w:val="00B71D7C"/>
    <w:rsid w:val="00B727FE"/>
    <w:rsid w:val="00B73181"/>
    <w:rsid w:val="00B80DDB"/>
    <w:rsid w:val="00B82155"/>
    <w:rsid w:val="00B85139"/>
    <w:rsid w:val="00B872BE"/>
    <w:rsid w:val="00B875EA"/>
    <w:rsid w:val="00B92765"/>
    <w:rsid w:val="00B94364"/>
    <w:rsid w:val="00B973B4"/>
    <w:rsid w:val="00BA2054"/>
    <w:rsid w:val="00BA25FB"/>
    <w:rsid w:val="00BA28E1"/>
    <w:rsid w:val="00BA5AE8"/>
    <w:rsid w:val="00BB19E3"/>
    <w:rsid w:val="00BB4E6D"/>
    <w:rsid w:val="00BC18A3"/>
    <w:rsid w:val="00BC2982"/>
    <w:rsid w:val="00BD5BFE"/>
    <w:rsid w:val="00BD6EDB"/>
    <w:rsid w:val="00BD7953"/>
    <w:rsid w:val="00BE0567"/>
    <w:rsid w:val="00BE5EB8"/>
    <w:rsid w:val="00BF18FF"/>
    <w:rsid w:val="00BF6BFB"/>
    <w:rsid w:val="00BF7BF0"/>
    <w:rsid w:val="00C03D30"/>
    <w:rsid w:val="00C05940"/>
    <w:rsid w:val="00C05A48"/>
    <w:rsid w:val="00C11A43"/>
    <w:rsid w:val="00C13514"/>
    <w:rsid w:val="00C14188"/>
    <w:rsid w:val="00C24806"/>
    <w:rsid w:val="00C27DCF"/>
    <w:rsid w:val="00C33E9E"/>
    <w:rsid w:val="00C40EB8"/>
    <w:rsid w:val="00C4757C"/>
    <w:rsid w:val="00C47622"/>
    <w:rsid w:val="00C50E93"/>
    <w:rsid w:val="00C514F1"/>
    <w:rsid w:val="00C538E8"/>
    <w:rsid w:val="00C6094F"/>
    <w:rsid w:val="00C63CA6"/>
    <w:rsid w:val="00C712D6"/>
    <w:rsid w:val="00C75EFE"/>
    <w:rsid w:val="00C77348"/>
    <w:rsid w:val="00C77FB3"/>
    <w:rsid w:val="00C8534E"/>
    <w:rsid w:val="00C862A4"/>
    <w:rsid w:val="00C86462"/>
    <w:rsid w:val="00CA1BC8"/>
    <w:rsid w:val="00CA3459"/>
    <w:rsid w:val="00CA6B0D"/>
    <w:rsid w:val="00CA7E42"/>
    <w:rsid w:val="00CB15C2"/>
    <w:rsid w:val="00CB4BB9"/>
    <w:rsid w:val="00CC1EEC"/>
    <w:rsid w:val="00CC2B27"/>
    <w:rsid w:val="00CC318B"/>
    <w:rsid w:val="00CC4FF5"/>
    <w:rsid w:val="00CC65C1"/>
    <w:rsid w:val="00CD014A"/>
    <w:rsid w:val="00CD4F49"/>
    <w:rsid w:val="00CD5797"/>
    <w:rsid w:val="00CD6953"/>
    <w:rsid w:val="00CD6D77"/>
    <w:rsid w:val="00CD7975"/>
    <w:rsid w:val="00CE3C8E"/>
    <w:rsid w:val="00CE4EC0"/>
    <w:rsid w:val="00CE7F3B"/>
    <w:rsid w:val="00CF6F75"/>
    <w:rsid w:val="00CF714B"/>
    <w:rsid w:val="00D024F5"/>
    <w:rsid w:val="00D02754"/>
    <w:rsid w:val="00D05930"/>
    <w:rsid w:val="00D064BC"/>
    <w:rsid w:val="00D1444B"/>
    <w:rsid w:val="00D1644A"/>
    <w:rsid w:val="00D22CCE"/>
    <w:rsid w:val="00D232D3"/>
    <w:rsid w:val="00D24114"/>
    <w:rsid w:val="00D27513"/>
    <w:rsid w:val="00D278DB"/>
    <w:rsid w:val="00D27F6F"/>
    <w:rsid w:val="00D35938"/>
    <w:rsid w:val="00D40CAF"/>
    <w:rsid w:val="00D42D5D"/>
    <w:rsid w:val="00D435C2"/>
    <w:rsid w:val="00D43651"/>
    <w:rsid w:val="00D44D9C"/>
    <w:rsid w:val="00D475CF"/>
    <w:rsid w:val="00D47B6E"/>
    <w:rsid w:val="00D51340"/>
    <w:rsid w:val="00D72D36"/>
    <w:rsid w:val="00D72E3C"/>
    <w:rsid w:val="00D7348E"/>
    <w:rsid w:val="00D745D7"/>
    <w:rsid w:val="00D758FD"/>
    <w:rsid w:val="00D767DC"/>
    <w:rsid w:val="00D83E65"/>
    <w:rsid w:val="00DA06B7"/>
    <w:rsid w:val="00DB2DE2"/>
    <w:rsid w:val="00DB3CCA"/>
    <w:rsid w:val="00DB71F7"/>
    <w:rsid w:val="00DC70D5"/>
    <w:rsid w:val="00DD0331"/>
    <w:rsid w:val="00DD0D51"/>
    <w:rsid w:val="00DD4B41"/>
    <w:rsid w:val="00DE2A8F"/>
    <w:rsid w:val="00DF46F6"/>
    <w:rsid w:val="00DF6D37"/>
    <w:rsid w:val="00E11E5F"/>
    <w:rsid w:val="00E1321A"/>
    <w:rsid w:val="00E17082"/>
    <w:rsid w:val="00E21012"/>
    <w:rsid w:val="00E24651"/>
    <w:rsid w:val="00E31739"/>
    <w:rsid w:val="00E32F3B"/>
    <w:rsid w:val="00E44E55"/>
    <w:rsid w:val="00E51FDC"/>
    <w:rsid w:val="00E60A0A"/>
    <w:rsid w:val="00E64708"/>
    <w:rsid w:val="00E7039F"/>
    <w:rsid w:val="00E724CE"/>
    <w:rsid w:val="00E737E8"/>
    <w:rsid w:val="00E74BFA"/>
    <w:rsid w:val="00E76B67"/>
    <w:rsid w:val="00E776BB"/>
    <w:rsid w:val="00E814E2"/>
    <w:rsid w:val="00E840BD"/>
    <w:rsid w:val="00E967DD"/>
    <w:rsid w:val="00EA0236"/>
    <w:rsid w:val="00EA3676"/>
    <w:rsid w:val="00EA3700"/>
    <w:rsid w:val="00EB5499"/>
    <w:rsid w:val="00ED3C05"/>
    <w:rsid w:val="00ED6EB3"/>
    <w:rsid w:val="00ED792E"/>
    <w:rsid w:val="00ED7EFD"/>
    <w:rsid w:val="00EE0528"/>
    <w:rsid w:val="00EE7491"/>
    <w:rsid w:val="00EE7826"/>
    <w:rsid w:val="00EF1671"/>
    <w:rsid w:val="00F06FCD"/>
    <w:rsid w:val="00F1297A"/>
    <w:rsid w:val="00F20B8E"/>
    <w:rsid w:val="00F30ACF"/>
    <w:rsid w:val="00F31E33"/>
    <w:rsid w:val="00F32FD2"/>
    <w:rsid w:val="00F33C74"/>
    <w:rsid w:val="00F35687"/>
    <w:rsid w:val="00F35D60"/>
    <w:rsid w:val="00F36C37"/>
    <w:rsid w:val="00F43302"/>
    <w:rsid w:val="00F51AC4"/>
    <w:rsid w:val="00F611EF"/>
    <w:rsid w:val="00F65046"/>
    <w:rsid w:val="00F712D8"/>
    <w:rsid w:val="00F714B9"/>
    <w:rsid w:val="00F74416"/>
    <w:rsid w:val="00F74B0E"/>
    <w:rsid w:val="00F77684"/>
    <w:rsid w:val="00F813E8"/>
    <w:rsid w:val="00F8142F"/>
    <w:rsid w:val="00F82FDC"/>
    <w:rsid w:val="00F8320C"/>
    <w:rsid w:val="00F843DF"/>
    <w:rsid w:val="00F848F8"/>
    <w:rsid w:val="00F8582D"/>
    <w:rsid w:val="00F8788C"/>
    <w:rsid w:val="00F92A89"/>
    <w:rsid w:val="00F93C0D"/>
    <w:rsid w:val="00F95A5B"/>
    <w:rsid w:val="00FA15D3"/>
    <w:rsid w:val="00FA1BBA"/>
    <w:rsid w:val="00FA397F"/>
    <w:rsid w:val="00FA58B4"/>
    <w:rsid w:val="00FA77B8"/>
    <w:rsid w:val="00FC1F5B"/>
    <w:rsid w:val="00FC349D"/>
    <w:rsid w:val="00FD0418"/>
    <w:rsid w:val="00FD227A"/>
    <w:rsid w:val="00FD6D4A"/>
    <w:rsid w:val="00FE35DB"/>
    <w:rsid w:val="00FF2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11CDA"/>
  <w15:chartTrackingRefBased/>
  <w15:docId w15:val="{0AB9457A-9F0E-454D-8C83-D9E7A092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CD"/>
    <w:pPr>
      <w:spacing w:after="0" w:line="240" w:lineRule="auto"/>
    </w:pPr>
    <w:rPr>
      <w:rFonts w:ascii="Calibri" w:eastAsia="PMingLiU" w:hAnsi="Calibri" w:cs="Times New Roman"/>
      <w:sz w:val="20"/>
      <w:szCs w:val="24"/>
    </w:rPr>
  </w:style>
  <w:style w:type="paragraph" w:styleId="Heading1">
    <w:name w:val="heading 1"/>
    <w:next w:val="Normal"/>
    <w:link w:val="Heading1Char"/>
    <w:uiPriority w:val="1"/>
    <w:qFormat/>
    <w:rsid w:val="00F92A89"/>
    <w:pPr>
      <w:keepNext/>
      <w:numPr>
        <w:ilvl w:val="1"/>
        <w:numId w:val="46"/>
      </w:numPr>
      <w:spacing w:before="240" w:after="0" w:line="240" w:lineRule="auto"/>
      <w:outlineLvl w:val="0"/>
    </w:pPr>
    <w:rPr>
      <w:rFonts w:ascii="Calibri" w:eastAsia="PMingLiU" w:hAnsi="Calibri" w:cs="Times New Roman"/>
      <w:bCs/>
      <w:kern w:val="32"/>
      <w:sz w:val="20"/>
      <w:szCs w:val="32"/>
    </w:rPr>
  </w:style>
  <w:style w:type="paragraph" w:styleId="Heading2">
    <w:name w:val="heading 2"/>
    <w:basedOn w:val="Normal"/>
    <w:next w:val="Normal"/>
    <w:link w:val="Heading2Char"/>
    <w:uiPriority w:val="1"/>
    <w:qFormat/>
    <w:rsid w:val="00F92A89"/>
    <w:pPr>
      <w:keepNext/>
      <w:numPr>
        <w:ilvl w:val="2"/>
        <w:numId w:val="46"/>
      </w:numPr>
      <w:spacing w:before="240"/>
      <w:outlineLvl w:val="1"/>
    </w:pPr>
    <w:rPr>
      <w:bCs/>
      <w:iCs/>
      <w:szCs w:val="28"/>
      <w:lang w:val="x-none" w:eastAsia="x-none"/>
    </w:rPr>
  </w:style>
  <w:style w:type="paragraph" w:styleId="Heading3">
    <w:name w:val="heading 3"/>
    <w:basedOn w:val="Normal"/>
    <w:next w:val="Normal"/>
    <w:link w:val="Heading3Char"/>
    <w:uiPriority w:val="9"/>
    <w:qFormat/>
    <w:rsid w:val="00F92A89"/>
    <w:pPr>
      <w:keepNext/>
      <w:numPr>
        <w:ilvl w:val="3"/>
        <w:numId w:val="46"/>
      </w:numPr>
      <w:spacing w:before="240"/>
      <w:outlineLvl w:val="2"/>
    </w:pPr>
    <w:rPr>
      <w:bCs/>
      <w:szCs w:val="26"/>
      <w:lang w:val="x-none" w:eastAsia="x-none"/>
    </w:rPr>
  </w:style>
  <w:style w:type="paragraph" w:styleId="Heading4">
    <w:name w:val="heading 4"/>
    <w:basedOn w:val="Normal"/>
    <w:next w:val="Normal"/>
    <w:link w:val="Heading4Char"/>
    <w:uiPriority w:val="9"/>
    <w:qFormat/>
    <w:rsid w:val="00F92A89"/>
    <w:pPr>
      <w:keepNext/>
      <w:numPr>
        <w:ilvl w:val="4"/>
        <w:numId w:val="46"/>
      </w:numPr>
      <w:spacing w:before="240"/>
      <w:ind w:left="1080" w:firstLine="0"/>
      <w:outlineLvl w:val="3"/>
    </w:pPr>
    <w:rPr>
      <w:bCs/>
      <w:szCs w:val="28"/>
      <w:lang w:val="x-none" w:eastAsia="x-none"/>
    </w:rPr>
  </w:style>
  <w:style w:type="paragraph" w:styleId="Heading5">
    <w:name w:val="heading 5"/>
    <w:basedOn w:val="Normal"/>
    <w:next w:val="Normal"/>
    <w:link w:val="Heading5Char"/>
    <w:uiPriority w:val="9"/>
    <w:qFormat/>
    <w:rsid w:val="00F92A89"/>
    <w:pPr>
      <w:numPr>
        <w:ilvl w:val="5"/>
        <w:numId w:val="46"/>
      </w:numPr>
      <w:spacing w:before="240" w:after="60"/>
      <w:outlineLvl w:val="4"/>
    </w:pPr>
    <w:rPr>
      <w:b/>
      <w:bCs/>
      <w:i/>
      <w:iCs/>
      <w:sz w:val="26"/>
      <w:szCs w:val="26"/>
      <w:lang w:val="x-none" w:eastAsia="x-none"/>
    </w:rPr>
  </w:style>
  <w:style w:type="paragraph" w:styleId="Heading6">
    <w:name w:val="heading 6"/>
    <w:basedOn w:val="Normal"/>
    <w:next w:val="Normal"/>
    <w:link w:val="Heading6Char"/>
    <w:uiPriority w:val="9"/>
    <w:qFormat/>
    <w:rsid w:val="00F92A89"/>
    <w:pPr>
      <w:numPr>
        <w:ilvl w:val="6"/>
        <w:numId w:val="46"/>
      </w:numPr>
      <w:spacing w:before="240" w:after="60"/>
      <w:outlineLvl w:val="5"/>
    </w:pPr>
    <w:rPr>
      <w:b/>
      <w:bCs/>
      <w:szCs w:val="20"/>
      <w:lang w:val="x-none" w:eastAsia="x-none"/>
    </w:rPr>
  </w:style>
  <w:style w:type="paragraph" w:styleId="Heading7">
    <w:name w:val="heading 7"/>
    <w:basedOn w:val="Normal"/>
    <w:next w:val="Normal"/>
    <w:link w:val="Heading7Char"/>
    <w:uiPriority w:val="9"/>
    <w:qFormat/>
    <w:rsid w:val="00F92A89"/>
    <w:pPr>
      <w:numPr>
        <w:ilvl w:val="7"/>
        <w:numId w:val="46"/>
      </w:numPr>
      <w:spacing w:before="240" w:after="60"/>
      <w:outlineLvl w:val="6"/>
    </w:pPr>
    <w:rPr>
      <w:lang w:val="x-none" w:eastAsia="x-none"/>
    </w:rPr>
  </w:style>
  <w:style w:type="paragraph" w:styleId="Heading8">
    <w:name w:val="heading 8"/>
    <w:basedOn w:val="Normal"/>
    <w:next w:val="Normal"/>
    <w:link w:val="Heading8Char"/>
    <w:uiPriority w:val="9"/>
    <w:qFormat/>
    <w:rsid w:val="00F92A89"/>
    <w:pPr>
      <w:numPr>
        <w:ilvl w:val="8"/>
        <w:numId w:val="46"/>
      </w:numPr>
      <w:spacing w:before="240" w:after="60"/>
      <w:outlineLvl w:val="7"/>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06FCD"/>
    <w:rPr>
      <w:color w:val="0000FF"/>
      <w:u w:val="single"/>
    </w:rPr>
  </w:style>
  <w:style w:type="paragraph" w:styleId="BodyText">
    <w:name w:val="Body Text"/>
    <w:basedOn w:val="Normal"/>
    <w:link w:val="BodyTextChar"/>
    <w:uiPriority w:val="1"/>
    <w:unhideWhenUsed/>
    <w:qFormat/>
    <w:rsid w:val="00F06FCD"/>
    <w:pPr>
      <w:spacing w:after="240"/>
      <w:ind w:firstLine="720"/>
    </w:pPr>
  </w:style>
  <w:style w:type="character" w:customStyle="1" w:styleId="BodyTextChar">
    <w:name w:val="Body Text Char"/>
    <w:basedOn w:val="DefaultParagraphFont"/>
    <w:link w:val="BodyText"/>
    <w:uiPriority w:val="1"/>
    <w:rsid w:val="00F06FCD"/>
    <w:rPr>
      <w:rFonts w:ascii="Calibri" w:eastAsia="PMingLiU" w:hAnsi="Calibri" w:cs="Times New Roman"/>
      <w:sz w:val="20"/>
      <w:szCs w:val="24"/>
    </w:rPr>
  </w:style>
  <w:style w:type="paragraph" w:styleId="BodyTextFirstIndent">
    <w:name w:val="Body Text First Indent"/>
    <w:basedOn w:val="BodyText"/>
    <w:link w:val="BodyTextFirstIndentChar"/>
    <w:uiPriority w:val="99"/>
    <w:semiHidden/>
    <w:unhideWhenUsed/>
    <w:rsid w:val="00F06FCD"/>
    <w:pPr>
      <w:widowControl w:val="0"/>
      <w:spacing w:after="0"/>
      <w:ind w:firstLine="360"/>
    </w:pPr>
    <w:rPr>
      <w:rFonts w:asciiTheme="minorHAnsi" w:eastAsiaTheme="minorHAnsi" w:hAnsiTheme="minorHAnsi" w:cstheme="minorBidi"/>
      <w:sz w:val="22"/>
      <w:szCs w:val="22"/>
    </w:rPr>
  </w:style>
  <w:style w:type="character" w:customStyle="1" w:styleId="BodyTextFirstIndentChar">
    <w:name w:val="Body Text First Indent Char"/>
    <w:basedOn w:val="BodyTextChar"/>
    <w:link w:val="BodyTextFirstIndent"/>
    <w:uiPriority w:val="99"/>
    <w:semiHidden/>
    <w:rsid w:val="00F06FCD"/>
    <w:rPr>
      <w:rFonts w:ascii="Calibri" w:eastAsia="PMingLiU" w:hAnsi="Calibri" w:cs="Times New Roman"/>
      <w:sz w:val="20"/>
      <w:szCs w:val="24"/>
    </w:rPr>
  </w:style>
  <w:style w:type="paragraph" w:styleId="BodyText2">
    <w:name w:val="Body Text 2"/>
    <w:basedOn w:val="Normal"/>
    <w:link w:val="BodyText2Char"/>
    <w:uiPriority w:val="99"/>
    <w:unhideWhenUsed/>
    <w:rsid w:val="00F06FCD"/>
    <w:rPr>
      <w:rFonts w:ascii="Tahoma" w:hAnsi="Tahoma" w:cs="Tahoma"/>
    </w:rPr>
  </w:style>
  <w:style w:type="character" w:customStyle="1" w:styleId="BodyText2Char">
    <w:name w:val="Body Text 2 Char"/>
    <w:basedOn w:val="DefaultParagraphFont"/>
    <w:link w:val="BodyText2"/>
    <w:uiPriority w:val="99"/>
    <w:rsid w:val="00F06FCD"/>
    <w:rPr>
      <w:rFonts w:ascii="Tahoma" w:eastAsia="PMingLiU" w:hAnsi="Tahoma" w:cs="Tahoma"/>
      <w:sz w:val="20"/>
      <w:szCs w:val="24"/>
    </w:rPr>
  </w:style>
  <w:style w:type="paragraph" w:styleId="ListParagraph">
    <w:name w:val="List Paragraph"/>
    <w:basedOn w:val="Normal"/>
    <w:uiPriority w:val="34"/>
    <w:qFormat/>
    <w:rsid w:val="00F06FCD"/>
    <w:pPr>
      <w:ind w:left="720"/>
    </w:pPr>
  </w:style>
  <w:style w:type="paragraph" w:customStyle="1" w:styleId="default">
    <w:name w:val="default"/>
    <w:basedOn w:val="Normal"/>
    <w:uiPriority w:val="99"/>
    <w:rsid w:val="00F06FCD"/>
    <w:pPr>
      <w:autoSpaceDE w:val="0"/>
      <w:autoSpaceDN w:val="0"/>
    </w:pPr>
    <w:rPr>
      <w:rFonts w:ascii="Tahoma" w:eastAsiaTheme="minorHAnsi" w:hAnsi="Tahoma" w:cs="Tahoma"/>
      <w:color w:val="000000"/>
      <w:sz w:val="24"/>
    </w:rPr>
  </w:style>
  <w:style w:type="character" w:styleId="CommentReference">
    <w:name w:val="annotation reference"/>
    <w:basedOn w:val="DefaultParagraphFont"/>
    <w:uiPriority w:val="99"/>
    <w:semiHidden/>
    <w:unhideWhenUsed/>
    <w:rsid w:val="00F06FCD"/>
    <w:rPr>
      <w:sz w:val="16"/>
      <w:szCs w:val="16"/>
    </w:rPr>
  </w:style>
  <w:style w:type="paragraph" w:styleId="CommentText">
    <w:name w:val="annotation text"/>
    <w:basedOn w:val="Normal"/>
    <w:link w:val="CommentTextChar"/>
    <w:uiPriority w:val="99"/>
    <w:unhideWhenUsed/>
    <w:rsid w:val="00F06FCD"/>
    <w:rPr>
      <w:szCs w:val="20"/>
    </w:rPr>
  </w:style>
  <w:style w:type="character" w:customStyle="1" w:styleId="CommentTextChar">
    <w:name w:val="Comment Text Char"/>
    <w:basedOn w:val="DefaultParagraphFont"/>
    <w:link w:val="CommentText"/>
    <w:uiPriority w:val="99"/>
    <w:rsid w:val="00F06FCD"/>
    <w:rPr>
      <w:rFonts w:ascii="Calibri" w:eastAsia="PMingLiU"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06FCD"/>
    <w:rPr>
      <w:b/>
      <w:bCs/>
    </w:rPr>
  </w:style>
  <w:style w:type="character" w:customStyle="1" w:styleId="CommentSubjectChar">
    <w:name w:val="Comment Subject Char"/>
    <w:basedOn w:val="CommentTextChar"/>
    <w:link w:val="CommentSubject"/>
    <w:uiPriority w:val="99"/>
    <w:semiHidden/>
    <w:rsid w:val="00F06FCD"/>
    <w:rPr>
      <w:rFonts w:ascii="Calibri" w:eastAsia="PMingLiU" w:hAnsi="Calibri" w:cs="Times New Roman"/>
      <w:b/>
      <w:bCs/>
      <w:sz w:val="20"/>
      <w:szCs w:val="20"/>
    </w:rPr>
  </w:style>
  <w:style w:type="paragraph" w:styleId="BalloonText">
    <w:name w:val="Balloon Text"/>
    <w:basedOn w:val="Normal"/>
    <w:link w:val="BalloonTextChar"/>
    <w:uiPriority w:val="99"/>
    <w:semiHidden/>
    <w:unhideWhenUsed/>
    <w:rsid w:val="00F06F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FCD"/>
    <w:rPr>
      <w:rFonts w:ascii="Segoe UI" w:eastAsia="PMingLiU" w:hAnsi="Segoe UI" w:cs="Segoe UI"/>
      <w:sz w:val="18"/>
      <w:szCs w:val="18"/>
    </w:rPr>
  </w:style>
  <w:style w:type="paragraph" w:styleId="NoSpacing">
    <w:name w:val="No Spacing"/>
    <w:uiPriority w:val="1"/>
    <w:qFormat/>
    <w:rsid w:val="00280EA7"/>
    <w:pPr>
      <w:spacing w:after="0" w:line="240" w:lineRule="auto"/>
    </w:pPr>
    <w:rPr>
      <w:rFonts w:ascii="Calibri" w:eastAsia="PMingLiU" w:hAnsi="Calibri" w:cs="Times New Roman"/>
      <w:sz w:val="20"/>
      <w:szCs w:val="24"/>
    </w:rPr>
  </w:style>
  <w:style w:type="paragraph" w:customStyle="1" w:styleId="LeftHeading">
    <w:name w:val="Left Heading"/>
    <w:basedOn w:val="Normal"/>
    <w:next w:val="Normal"/>
    <w:rsid w:val="0043345D"/>
    <w:rPr>
      <w:b/>
    </w:rPr>
  </w:style>
  <w:style w:type="paragraph" w:styleId="Header">
    <w:name w:val="header"/>
    <w:basedOn w:val="Normal"/>
    <w:link w:val="HeaderChar"/>
    <w:uiPriority w:val="99"/>
    <w:rsid w:val="0043345D"/>
    <w:pPr>
      <w:tabs>
        <w:tab w:val="center" w:pos="4320"/>
        <w:tab w:val="right" w:pos="9360"/>
      </w:tabs>
    </w:pPr>
  </w:style>
  <w:style w:type="character" w:customStyle="1" w:styleId="HeaderChar">
    <w:name w:val="Header Char"/>
    <w:basedOn w:val="DefaultParagraphFont"/>
    <w:link w:val="Header"/>
    <w:uiPriority w:val="99"/>
    <w:rsid w:val="0043345D"/>
    <w:rPr>
      <w:rFonts w:ascii="Calibri" w:eastAsia="PMingLiU" w:hAnsi="Calibri" w:cs="Times New Roman"/>
      <w:sz w:val="20"/>
      <w:szCs w:val="24"/>
    </w:rPr>
  </w:style>
  <w:style w:type="paragraph" w:customStyle="1" w:styleId="Legal2L1">
    <w:name w:val="Legal2_L1"/>
    <w:basedOn w:val="Normal"/>
    <w:next w:val="Normal"/>
    <w:uiPriority w:val="99"/>
    <w:rsid w:val="0043345D"/>
    <w:pPr>
      <w:keepNext/>
      <w:numPr>
        <w:numId w:val="10"/>
      </w:numPr>
      <w:tabs>
        <w:tab w:val="clear" w:pos="720"/>
      </w:tabs>
      <w:spacing w:after="240"/>
      <w:ind w:firstLine="720"/>
    </w:pPr>
  </w:style>
  <w:style w:type="paragraph" w:customStyle="1" w:styleId="Legal2L2">
    <w:name w:val="Legal2_L2"/>
    <w:basedOn w:val="Legal2L1"/>
    <w:next w:val="Normal"/>
    <w:uiPriority w:val="99"/>
    <w:rsid w:val="0043345D"/>
    <w:pPr>
      <w:numPr>
        <w:ilvl w:val="1"/>
      </w:numPr>
    </w:pPr>
  </w:style>
  <w:style w:type="paragraph" w:customStyle="1" w:styleId="Legal2L3">
    <w:name w:val="Legal2_L3"/>
    <w:basedOn w:val="Legal2L2"/>
    <w:next w:val="Normal"/>
    <w:uiPriority w:val="99"/>
    <w:rsid w:val="0043345D"/>
    <w:pPr>
      <w:keepNext w:val="0"/>
      <w:numPr>
        <w:ilvl w:val="2"/>
      </w:numPr>
    </w:pPr>
  </w:style>
  <w:style w:type="paragraph" w:customStyle="1" w:styleId="Legal2L4">
    <w:name w:val="Legal2_L4"/>
    <w:basedOn w:val="Legal2L3"/>
    <w:next w:val="Normal"/>
    <w:uiPriority w:val="99"/>
    <w:rsid w:val="0043345D"/>
    <w:pPr>
      <w:numPr>
        <w:ilvl w:val="3"/>
      </w:numPr>
    </w:pPr>
  </w:style>
  <w:style w:type="paragraph" w:customStyle="1" w:styleId="Legal2L5">
    <w:name w:val="Legal2_L5"/>
    <w:basedOn w:val="Legal2L4"/>
    <w:next w:val="Normal"/>
    <w:uiPriority w:val="99"/>
    <w:rsid w:val="0043345D"/>
    <w:pPr>
      <w:numPr>
        <w:ilvl w:val="4"/>
      </w:numPr>
    </w:pPr>
  </w:style>
  <w:style w:type="paragraph" w:customStyle="1" w:styleId="Legal2L6">
    <w:name w:val="Legal2_L6"/>
    <w:basedOn w:val="Legal2L5"/>
    <w:next w:val="Normal"/>
    <w:uiPriority w:val="99"/>
    <w:rsid w:val="0043345D"/>
    <w:pPr>
      <w:numPr>
        <w:ilvl w:val="5"/>
      </w:numPr>
    </w:pPr>
  </w:style>
  <w:style w:type="paragraph" w:customStyle="1" w:styleId="Legal2L7">
    <w:name w:val="Legal2_L7"/>
    <w:basedOn w:val="Legal2L6"/>
    <w:next w:val="Normal"/>
    <w:uiPriority w:val="99"/>
    <w:rsid w:val="0043345D"/>
    <w:pPr>
      <w:numPr>
        <w:ilvl w:val="6"/>
      </w:numPr>
    </w:pPr>
  </w:style>
  <w:style w:type="paragraph" w:customStyle="1" w:styleId="Legal2L8">
    <w:name w:val="Legal2_L8"/>
    <w:basedOn w:val="Legal2L7"/>
    <w:next w:val="Normal"/>
    <w:uiPriority w:val="99"/>
    <w:rsid w:val="0043345D"/>
    <w:pPr>
      <w:numPr>
        <w:ilvl w:val="7"/>
      </w:numPr>
    </w:pPr>
  </w:style>
  <w:style w:type="paragraph" w:customStyle="1" w:styleId="Legal2L9">
    <w:name w:val="Legal2_L9"/>
    <w:basedOn w:val="Legal2L8"/>
    <w:next w:val="Normal"/>
    <w:uiPriority w:val="99"/>
    <w:rsid w:val="0043345D"/>
    <w:pPr>
      <w:numPr>
        <w:ilvl w:val="8"/>
      </w:numPr>
    </w:pPr>
  </w:style>
  <w:style w:type="paragraph" w:customStyle="1" w:styleId="Default0">
    <w:name w:val="Default"/>
    <w:rsid w:val="0065216D"/>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596180"/>
    <w:pPr>
      <w:spacing w:after="0" w:line="240" w:lineRule="auto"/>
    </w:pPr>
    <w:rPr>
      <w:rFonts w:ascii="Calibri" w:eastAsia="PMingLiU" w:hAnsi="Calibri" w:cs="Times New Roman"/>
      <w:sz w:val="20"/>
      <w:szCs w:val="24"/>
    </w:rPr>
  </w:style>
  <w:style w:type="paragraph" w:styleId="NormalWeb">
    <w:name w:val="Normal (Web)"/>
    <w:basedOn w:val="Normal"/>
    <w:uiPriority w:val="99"/>
    <w:unhideWhenUsed/>
    <w:rsid w:val="00AB3F37"/>
    <w:rPr>
      <w:rFonts w:eastAsiaTheme="minorHAnsi" w:cs="Calibri"/>
      <w:sz w:val="22"/>
      <w:szCs w:val="22"/>
    </w:rPr>
  </w:style>
  <w:style w:type="character" w:styleId="UnresolvedMention">
    <w:name w:val="Unresolved Mention"/>
    <w:basedOn w:val="DefaultParagraphFont"/>
    <w:uiPriority w:val="99"/>
    <w:semiHidden/>
    <w:unhideWhenUsed/>
    <w:rsid w:val="001C13B8"/>
    <w:rPr>
      <w:color w:val="808080"/>
      <w:shd w:val="clear" w:color="auto" w:fill="E6E6E6"/>
    </w:rPr>
  </w:style>
  <w:style w:type="paragraph" w:styleId="Footer">
    <w:name w:val="footer"/>
    <w:basedOn w:val="Normal"/>
    <w:link w:val="FooterChar"/>
    <w:uiPriority w:val="99"/>
    <w:unhideWhenUsed/>
    <w:rsid w:val="00F93C0D"/>
    <w:pPr>
      <w:tabs>
        <w:tab w:val="center" w:pos="4680"/>
        <w:tab w:val="right" w:pos="9360"/>
      </w:tabs>
    </w:pPr>
  </w:style>
  <w:style w:type="character" w:customStyle="1" w:styleId="FooterChar">
    <w:name w:val="Footer Char"/>
    <w:basedOn w:val="DefaultParagraphFont"/>
    <w:link w:val="Footer"/>
    <w:uiPriority w:val="99"/>
    <w:rsid w:val="00F93C0D"/>
    <w:rPr>
      <w:rFonts w:ascii="Calibri" w:eastAsia="PMingLiU" w:hAnsi="Calibri" w:cs="Times New Roman"/>
      <w:sz w:val="20"/>
      <w:szCs w:val="24"/>
    </w:rPr>
  </w:style>
  <w:style w:type="character" w:customStyle="1" w:styleId="Heading1Char">
    <w:name w:val="Heading 1 Char"/>
    <w:basedOn w:val="DefaultParagraphFont"/>
    <w:link w:val="Heading1"/>
    <w:uiPriority w:val="1"/>
    <w:rsid w:val="00F92A89"/>
    <w:rPr>
      <w:rFonts w:ascii="Calibri" w:eastAsia="PMingLiU" w:hAnsi="Calibri" w:cs="Times New Roman"/>
      <w:bCs/>
      <w:kern w:val="32"/>
      <w:sz w:val="20"/>
      <w:szCs w:val="32"/>
    </w:rPr>
  </w:style>
  <w:style w:type="character" w:customStyle="1" w:styleId="Heading2Char">
    <w:name w:val="Heading 2 Char"/>
    <w:basedOn w:val="DefaultParagraphFont"/>
    <w:link w:val="Heading2"/>
    <w:uiPriority w:val="1"/>
    <w:rsid w:val="00F92A89"/>
    <w:rPr>
      <w:rFonts w:ascii="Calibri" w:eastAsia="PMingLiU" w:hAnsi="Calibri" w:cs="Times New Roman"/>
      <w:bCs/>
      <w:iCs/>
      <w:sz w:val="20"/>
      <w:szCs w:val="28"/>
      <w:lang w:val="x-none" w:eastAsia="x-none"/>
    </w:rPr>
  </w:style>
  <w:style w:type="character" w:customStyle="1" w:styleId="Heading3Char">
    <w:name w:val="Heading 3 Char"/>
    <w:basedOn w:val="DefaultParagraphFont"/>
    <w:link w:val="Heading3"/>
    <w:uiPriority w:val="9"/>
    <w:rsid w:val="00F92A89"/>
    <w:rPr>
      <w:rFonts w:ascii="Calibri" w:eastAsia="PMingLiU" w:hAnsi="Calibri" w:cs="Times New Roman"/>
      <w:bCs/>
      <w:sz w:val="20"/>
      <w:szCs w:val="26"/>
      <w:lang w:val="x-none" w:eastAsia="x-none"/>
    </w:rPr>
  </w:style>
  <w:style w:type="character" w:customStyle="1" w:styleId="Heading4Char">
    <w:name w:val="Heading 4 Char"/>
    <w:basedOn w:val="DefaultParagraphFont"/>
    <w:link w:val="Heading4"/>
    <w:uiPriority w:val="9"/>
    <w:rsid w:val="00F92A89"/>
    <w:rPr>
      <w:rFonts w:ascii="Calibri" w:eastAsia="PMingLiU" w:hAnsi="Calibri" w:cs="Times New Roman"/>
      <w:bCs/>
      <w:sz w:val="20"/>
      <w:szCs w:val="28"/>
      <w:lang w:val="x-none" w:eastAsia="x-none"/>
    </w:rPr>
  </w:style>
  <w:style w:type="character" w:customStyle="1" w:styleId="Heading5Char">
    <w:name w:val="Heading 5 Char"/>
    <w:basedOn w:val="DefaultParagraphFont"/>
    <w:link w:val="Heading5"/>
    <w:uiPriority w:val="9"/>
    <w:rsid w:val="00F92A89"/>
    <w:rPr>
      <w:rFonts w:ascii="Calibri" w:eastAsia="PMingLiU"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F92A89"/>
    <w:rPr>
      <w:rFonts w:ascii="Calibri" w:eastAsia="PMingLiU" w:hAnsi="Calibri" w:cs="Times New Roman"/>
      <w:b/>
      <w:bCs/>
      <w:sz w:val="20"/>
      <w:szCs w:val="20"/>
      <w:lang w:val="x-none" w:eastAsia="x-none"/>
    </w:rPr>
  </w:style>
  <w:style w:type="character" w:customStyle="1" w:styleId="Heading7Char">
    <w:name w:val="Heading 7 Char"/>
    <w:basedOn w:val="DefaultParagraphFont"/>
    <w:link w:val="Heading7"/>
    <w:uiPriority w:val="9"/>
    <w:rsid w:val="00F92A89"/>
    <w:rPr>
      <w:rFonts w:ascii="Calibri" w:eastAsia="PMingLiU" w:hAnsi="Calibri" w:cs="Times New Roman"/>
      <w:sz w:val="20"/>
      <w:szCs w:val="24"/>
      <w:lang w:val="x-none" w:eastAsia="x-none"/>
    </w:rPr>
  </w:style>
  <w:style w:type="character" w:customStyle="1" w:styleId="Heading8Char">
    <w:name w:val="Heading 8 Char"/>
    <w:basedOn w:val="DefaultParagraphFont"/>
    <w:link w:val="Heading8"/>
    <w:uiPriority w:val="9"/>
    <w:rsid w:val="00F92A89"/>
    <w:rPr>
      <w:rFonts w:ascii="Calibri" w:eastAsia="PMingLiU" w:hAnsi="Calibri" w:cs="Times New Roman"/>
      <w:i/>
      <w:iCs/>
      <w:sz w:val="20"/>
      <w:szCs w:val="24"/>
      <w:lang w:val="x-none" w:eastAsia="x-none"/>
    </w:rPr>
  </w:style>
  <w:style w:type="numbering" w:customStyle="1" w:styleId="ContractBest">
    <w:name w:val="Contract Best"/>
    <w:uiPriority w:val="99"/>
    <w:rsid w:val="00F92A8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698">
      <w:bodyDiv w:val="1"/>
      <w:marLeft w:val="0"/>
      <w:marRight w:val="0"/>
      <w:marTop w:val="0"/>
      <w:marBottom w:val="0"/>
      <w:divBdr>
        <w:top w:val="none" w:sz="0" w:space="0" w:color="auto"/>
        <w:left w:val="none" w:sz="0" w:space="0" w:color="auto"/>
        <w:bottom w:val="none" w:sz="0" w:space="0" w:color="auto"/>
        <w:right w:val="none" w:sz="0" w:space="0" w:color="auto"/>
      </w:divBdr>
    </w:div>
    <w:div w:id="799491477">
      <w:bodyDiv w:val="1"/>
      <w:marLeft w:val="0"/>
      <w:marRight w:val="0"/>
      <w:marTop w:val="0"/>
      <w:marBottom w:val="0"/>
      <w:divBdr>
        <w:top w:val="none" w:sz="0" w:space="0" w:color="auto"/>
        <w:left w:val="none" w:sz="0" w:space="0" w:color="auto"/>
        <w:bottom w:val="none" w:sz="0" w:space="0" w:color="auto"/>
        <w:right w:val="none" w:sz="0" w:space="0" w:color="auto"/>
      </w:divBdr>
    </w:div>
    <w:div w:id="840855264">
      <w:bodyDiv w:val="1"/>
      <w:marLeft w:val="0"/>
      <w:marRight w:val="0"/>
      <w:marTop w:val="0"/>
      <w:marBottom w:val="0"/>
      <w:divBdr>
        <w:top w:val="none" w:sz="0" w:space="0" w:color="auto"/>
        <w:left w:val="none" w:sz="0" w:space="0" w:color="auto"/>
        <w:bottom w:val="none" w:sz="0" w:space="0" w:color="auto"/>
        <w:right w:val="none" w:sz="0" w:space="0" w:color="auto"/>
      </w:divBdr>
    </w:div>
    <w:div w:id="847056823">
      <w:bodyDiv w:val="1"/>
      <w:marLeft w:val="0"/>
      <w:marRight w:val="0"/>
      <w:marTop w:val="0"/>
      <w:marBottom w:val="0"/>
      <w:divBdr>
        <w:top w:val="none" w:sz="0" w:space="0" w:color="auto"/>
        <w:left w:val="none" w:sz="0" w:space="0" w:color="auto"/>
        <w:bottom w:val="none" w:sz="0" w:space="0" w:color="auto"/>
        <w:right w:val="none" w:sz="0" w:space="0" w:color="auto"/>
      </w:divBdr>
    </w:div>
    <w:div w:id="856771676">
      <w:bodyDiv w:val="1"/>
      <w:marLeft w:val="0"/>
      <w:marRight w:val="0"/>
      <w:marTop w:val="0"/>
      <w:marBottom w:val="0"/>
      <w:divBdr>
        <w:top w:val="none" w:sz="0" w:space="0" w:color="auto"/>
        <w:left w:val="none" w:sz="0" w:space="0" w:color="auto"/>
        <w:bottom w:val="none" w:sz="0" w:space="0" w:color="auto"/>
        <w:right w:val="none" w:sz="0" w:space="0" w:color="auto"/>
      </w:divBdr>
    </w:div>
    <w:div w:id="1141314157">
      <w:bodyDiv w:val="1"/>
      <w:marLeft w:val="0"/>
      <w:marRight w:val="0"/>
      <w:marTop w:val="0"/>
      <w:marBottom w:val="0"/>
      <w:divBdr>
        <w:top w:val="none" w:sz="0" w:space="0" w:color="auto"/>
        <w:left w:val="none" w:sz="0" w:space="0" w:color="auto"/>
        <w:bottom w:val="none" w:sz="0" w:space="0" w:color="auto"/>
        <w:right w:val="none" w:sz="0" w:space="0" w:color="auto"/>
      </w:divBdr>
    </w:div>
    <w:div w:id="1194148857">
      <w:bodyDiv w:val="1"/>
      <w:marLeft w:val="0"/>
      <w:marRight w:val="0"/>
      <w:marTop w:val="0"/>
      <w:marBottom w:val="0"/>
      <w:divBdr>
        <w:top w:val="none" w:sz="0" w:space="0" w:color="auto"/>
        <w:left w:val="none" w:sz="0" w:space="0" w:color="auto"/>
        <w:bottom w:val="none" w:sz="0" w:space="0" w:color="auto"/>
        <w:right w:val="none" w:sz="0" w:space="0" w:color="auto"/>
      </w:divBdr>
    </w:div>
    <w:div w:id="1275139210">
      <w:bodyDiv w:val="1"/>
      <w:marLeft w:val="0"/>
      <w:marRight w:val="0"/>
      <w:marTop w:val="0"/>
      <w:marBottom w:val="0"/>
      <w:divBdr>
        <w:top w:val="none" w:sz="0" w:space="0" w:color="auto"/>
        <w:left w:val="none" w:sz="0" w:space="0" w:color="auto"/>
        <w:bottom w:val="none" w:sz="0" w:space="0" w:color="auto"/>
        <w:right w:val="none" w:sz="0" w:space="0" w:color="auto"/>
      </w:divBdr>
    </w:div>
    <w:div w:id="1298680686">
      <w:bodyDiv w:val="1"/>
      <w:marLeft w:val="0"/>
      <w:marRight w:val="0"/>
      <w:marTop w:val="0"/>
      <w:marBottom w:val="0"/>
      <w:divBdr>
        <w:top w:val="none" w:sz="0" w:space="0" w:color="auto"/>
        <w:left w:val="none" w:sz="0" w:space="0" w:color="auto"/>
        <w:bottom w:val="none" w:sz="0" w:space="0" w:color="auto"/>
        <w:right w:val="none" w:sz="0" w:space="0" w:color="auto"/>
      </w:divBdr>
    </w:div>
    <w:div w:id="1564414503">
      <w:bodyDiv w:val="1"/>
      <w:marLeft w:val="0"/>
      <w:marRight w:val="0"/>
      <w:marTop w:val="0"/>
      <w:marBottom w:val="0"/>
      <w:divBdr>
        <w:top w:val="none" w:sz="0" w:space="0" w:color="auto"/>
        <w:left w:val="none" w:sz="0" w:space="0" w:color="auto"/>
        <w:bottom w:val="none" w:sz="0" w:space="0" w:color="auto"/>
        <w:right w:val="none" w:sz="0" w:space="0" w:color="auto"/>
      </w:divBdr>
    </w:div>
    <w:div w:id="1565487628">
      <w:bodyDiv w:val="1"/>
      <w:marLeft w:val="0"/>
      <w:marRight w:val="0"/>
      <w:marTop w:val="0"/>
      <w:marBottom w:val="0"/>
      <w:divBdr>
        <w:top w:val="none" w:sz="0" w:space="0" w:color="auto"/>
        <w:left w:val="none" w:sz="0" w:space="0" w:color="auto"/>
        <w:bottom w:val="none" w:sz="0" w:space="0" w:color="auto"/>
        <w:right w:val="none" w:sz="0" w:space="0" w:color="auto"/>
      </w:divBdr>
    </w:div>
    <w:div w:id="1758790103">
      <w:bodyDiv w:val="1"/>
      <w:marLeft w:val="0"/>
      <w:marRight w:val="0"/>
      <w:marTop w:val="0"/>
      <w:marBottom w:val="0"/>
      <w:divBdr>
        <w:top w:val="none" w:sz="0" w:space="0" w:color="auto"/>
        <w:left w:val="none" w:sz="0" w:space="0" w:color="auto"/>
        <w:bottom w:val="none" w:sz="0" w:space="0" w:color="auto"/>
        <w:right w:val="none" w:sz="0" w:space="0" w:color="auto"/>
      </w:divBdr>
    </w:div>
    <w:div w:id="198292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1FCCF-4F4C-4FA9-A81B-F13AA3EF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Thissen</dc:creator>
  <cp:keywords/>
  <dc:description/>
  <cp:lastModifiedBy>Susan Fintz</cp:lastModifiedBy>
  <cp:revision>1</cp:revision>
  <cp:lastPrinted>2018-04-10T17:55:00Z</cp:lastPrinted>
  <dcterms:created xsi:type="dcterms:W3CDTF">2020-04-01T23:40:00Z</dcterms:created>
  <dcterms:modified xsi:type="dcterms:W3CDTF">2020-04-03T00:50:00Z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58183-044c-4105-8d9c-cea02a2a3d86_Enabled">
    <vt:lpwstr>True</vt:lpwstr>
  </property>
  <property fmtid="{D5CDD505-2E9C-101B-9397-08002B2CF9AE}" pid="3" name="MSIP_Label_6b558183-044c-4105-8d9c-cea02a2a3d86_SiteId">
    <vt:lpwstr>43083d15-7273-40c1-b7db-39efd9ccc17a</vt:lpwstr>
  </property>
  <property fmtid="{D5CDD505-2E9C-101B-9397-08002B2CF9AE}" pid="4" name="MSIP_Label_6b558183-044c-4105-8d9c-cea02a2a3d86_Owner">
    <vt:lpwstr>sfintz@nvidia.com</vt:lpwstr>
  </property>
  <property fmtid="{D5CDD505-2E9C-101B-9397-08002B2CF9AE}" pid="5" name="MSIP_Label_6b558183-044c-4105-8d9c-cea02a2a3d86_SetDate">
    <vt:lpwstr>2018-07-26T18:47:16.8380043Z</vt:lpwstr>
  </property>
  <property fmtid="{D5CDD505-2E9C-101B-9397-08002B2CF9AE}" pid="6" name="MSIP_Label_6b558183-044c-4105-8d9c-cea02a2a3d86_Name">
    <vt:lpwstr>Unrestricted</vt:lpwstr>
  </property>
  <property fmtid="{D5CDD505-2E9C-101B-9397-08002B2CF9AE}" pid="7" name="MSIP_Label_6b558183-044c-4105-8d9c-cea02a2a3d86_Application">
    <vt:lpwstr>Microsoft Azure Information Protection</vt:lpwstr>
  </property>
  <property fmtid="{D5CDD505-2E9C-101B-9397-08002B2CF9AE}" pid="8" name="MSIP_Label_6b558183-044c-4105-8d9c-cea02a2a3d86_Extended_MSFT_Method">
    <vt:lpwstr>Automatic</vt:lpwstr>
  </property>
  <property fmtid="{D5CDD505-2E9C-101B-9397-08002B2CF9AE}" pid="9" name="Sensitivity">
    <vt:lpwstr>Unrestricted</vt:lpwstr>
  </property>
  <property fmtid="{D5CDD505-2E9C-101B-9397-08002B2CF9AE}" pid="10" name="MSIP_Label_6b558183-044c-4105-8d9c-cea02a2a3d86_Ref">
    <vt:lpwstr>https://api.informationprotection.azure.com/api/43083d15-7273-40c1-b7db-39efd9ccc17a</vt:lpwstr>
  </property>
</Properties>
</file>